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2122D" w14:textId="77777777"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14:paraId="111FF442"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14:paraId="11EA4C64"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64814595" w14:textId="77777777"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4E575A3E"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82DD2B2" w14:textId="3CB05F17" w:rsidR="00642EFE" w:rsidRPr="00BA7128" w:rsidRDefault="00364061"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60F8A5CB"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3DFD4040" w14:textId="4163FC84"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364061">
        <w:rPr>
          <w:rFonts w:ascii="GHEA Grapalat" w:hAnsi="GHEA Grapalat"/>
          <w:i w:val="0"/>
          <w:sz w:val="24"/>
          <w:szCs w:val="24"/>
          <w:lang w:val="hy-AM"/>
        </w:rPr>
        <w:t>1</w:t>
      </w:r>
      <w:r w:rsidR="007E216E">
        <w:rPr>
          <w:rFonts w:ascii="GHEA Grapalat" w:hAnsi="GHEA Grapalat"/>
          <w:i w:val="0"/>
          <w:sz w:val="24"/>
          <w:szCs w:val="24"/>
          <w:lang w:val="hy-AM"/>
        </w:rPr>
        <w:t>6</w:t>
      </w:r>
      <w:r w:rsidRPr="009044F1">
        <w:rPr>
          <w:rFonts w:ascii="GHEA Grapalat" w:hAnsi="GHEA Grapalat"/>
          <w:i w:val="0"/>
          <w:sz w:val="24"/>
          <w:szCs w:val="24"/>
        </w:rPr>
        <w:t>" "</w:t>
      </w:r>
      <w:r w:rsidR="00364061">
        <w:rPr>
          <w:rFonts w:ascii="GHEA Grapalat" w:hAnsi="GHEA Grapalat"/>
          <w:i w:val="0"/>
          <w:sz w:val="24"/>
          <w:szCs w:val="24"/>
        </w:rPr>
        <w:t>января</w:t>
      </w:r>
      <w:r w:rsidRPr="009044F1">
        <w:rPr>
          <w:rFonts w:ascii="GHEA Grapalat" w:hAnsi="GHEA Grapalat"/>
          <w:i w:val="0"/>
          <w:sz w:val="24"/>
          <w:szCs w:val="24"/>
        </w:rPr>
        <w:t>" 20</w:t>
      </w:r>
      <w:r w:rsidR="00364061">
        <w:rPr>
          <w:rFonts w:ascii="GHEA Grapalat" w:hAnsi="GHEA Grapalat"/>
          <w:i w:val="0"/>
          <w:sz w:val="24"/>
          <w:szCs w:val="24"/>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364061">
        <w:rPr>
          <w:rFonts w:ascii="GHEA Grapalat" w:hAnsi="GHEA Grapalat"/>
          <w:i w:val="0"/>
          <w:sz w:val="24"/>
          <w:szCs w:val="24"/>
        </w:rPr>
        <w:t>2</w:t>
      </w:r>
      <w:r w:rsidRPr="009044F1">
        <w:rPr>
          <w:rFonts w:ascii="GHEA Grapalat" w:hAnsi="GHEA Grapalat"/>
          <w:i w:val="0"/>
          <w:sz w:val="24"/>
          <w:szCs w:val="24"/>
        </w:rPr>
        <w:t xml:space="preserve">" </w:t>
      </w:r>
    </w:p>
    <w:p w14:paraId="3796B97B" w14:textId="0788A79C"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364061">
        <w:rPr>
          <w:rFonts w:ascii="GHEA Grapalat" w:hAnsi="GHEA Grapalat"/>
          <w:i w:val="0"/>
          <w:sz w:val="24"/>
          <w:szCs w:val="24"/>
        </w:rPr>
        <w:t>ШМАКТ-GHAPDzB-26/1</w:t>
      </w:r>
    </w:p>
    <w:p w14:paraId="65F6C415" w14:textId="77777777" w:rsidR="00A27EDC" w:rsidRPr="00364061" w:rsidRDefault="00A27EDC" w:rsidP="00A27EDC">
      <w:pPr>
        <w:pStyle w:val="BodyTextIndent"/>
        <w:widowControl w:val="0"/>
        <w:spacing w:after="160" w:line="240" w:lineRule="auto"/>
        <w:ind w:firstLine="0"/>
        <w:jc w:val="center"/>
        <w:rPr>
          <w:rFonts w:ascii="GHEA Grapalat" w:hAnsi="GHEA Grapalat"/>
          <w:i w:val="0"/>
          <w:color w:val="0070C0"/>
          <w:sz w:val="24"/>
          <w:szCs w:val="24"/>
        </w:rPr>
      </w:pPr>
      <w:r w:rsidRPr="00364061">
        <w:rPr>
          <w:rFonts w:ascii="GHEA Grapalat" w:hAnsi="GHEA Grapalat"/>
          <w:i w:val="0"/>
          <w:color w:val="0070C0"/>
          <w:sz w:val="24"/>
          <w:szCs w:val="24"/>
        </w:rPr>
        <w:t>Закупка осуществляется на основании части 6 статьи 15 Закона РА «О закупках».</w:t>
      </w:r>
    </w:p>
    <w:p w14:paraId="2C56828B"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60595CCD" w14:textId="7C672659" w:rsidR="00642EFE" w:rsidRPr="009044F1" w:rsidRDefault="00642EFE" w:rsidP="008542A4">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364061">
        <w:rPr>
          <w:rFonts w:ascii="GHEA Grapalat" w:hAnsi="GHEA Grapalat"/>
          <w:i w:val="0"/>
          <w:sz w:val="24"/>
          <w:szCs w:val="24"/>
        </w:rPr>
        <w:t>&lt;&lt;Коммунальное хозяйство Ани</w:t>
      </w:r>
      <w:r w:rsidR="008542A4">
        <w:rPr>
          <w:rFonts w:ascii="GHEA Grapalat" w:hAnsi="GHEA Grapalat"/>
          <w:i w:val="0"/>
          <w:sz w:val="24"/>
          <w:szCs w:val="24"/>
        </w:rPr>
        <w:t xml:space="preserve">&gt;&gt; </w:t>
      </w:r>
      <w:r w:rsidR="00364061">
        <w:rPr>
          <w:rFonts w:ascii="GHEA Grapalat" w:hAnsi="GHEA Grapalat"/>
          <w:i w:val="0"/>
          <w:sz w:val="24"/>
          <w:szCs w:val="24"/>
        </w:rPr>
        <w:t xml:space="preserve">общины Ани, Ширакский </w:t>
      </w:r>
      <w:proofErr w:type="spellStart"/>
      <w:r w:rsidR="00364061">
        <w:rPr>
          <w:rFonts w:ascii="GHEA Grapalat" w:hAnsi="GHEA Grapalat"/>
          <w:i w:val="0"/>
          <w:sz w:val="24"/>
          <w:szCs w:val="24"/>
        </w:rPr>
        <w:t>марз</w:t>
      </w:r>
      <w:proofErr w:type="spellEnd"/>
      <w:r w:rsidR="00364061">
        <w:rPr>
          <w:rFonts w:ascii="GHEA Grapalat" w:hAnsi="GHEA Grapalat"/>
          <w:i w:val="0"/>
          <w:sz w:val="24"/>
          <w:szCs w:val="24"/>
        </w:rPr>
        <w:t>, Республика Армения</w:t>
      </w:r>
      <w:r w:rsidRPr="009044F1">
        <w:rPr>
          <w:rFonts w:ascii="GHEA Grapalat" w:hAnsi="GHEA Grapalat"/>
          <w:i w:val="0"/>
          <w:sz w:val="24"/>
          <w:szCs w:val="24"/>
        </w:rPr>
        <w:t>, находящийся по адресу</w:t>
      </w:r>
      <w:r w:rsidR="008542A4" w:rsidRPr="008542A4">
        <w:rPr>
          <w:rFonts w:ascii="GHEA Grapalat" w:hAnsi="GHEA Grapalat"/>
          <w:i w:val="0"/>
          <w:sz w:val="24"/>
          <w:szCs w:val="24"/>
        </w:rPr>
        <w:t xml:space="preserve"> </w:t>
      </w:r>
      <w:r w:rsidR="008542A4">
        <w:rPr>
          <w:rFonts w:ascii="GHEA Grapalat" w:hAnsi="GHEA Grapalat"/>
          <w:i w:val="0"/>
          <w:sz w:val="24"/>
          <w:szCs w:val="24"/>
        </w:rPr>
        <w:t xml:space="preserve">РА, Ширакский </w:t>
      </w:r>
      <w:proofErr w:type="spellStart"/>
      <w:r w:rsidR="008542A4">
        <w:rPr>
          <w:rFonts w:ascii="GHEA Grapalat" w:hAnsi="GHEA Grapalat"/>
          <w:i w:val="0"/>
          <w:sz w:val="24"/>
          <w:szCs w:val="24"/>
        </w:rPr>
        <w:t>марз</w:t>
      </w:r>
      <w:proofErr w:type="spellEnd"/>
      <w:r w:rsidR="008542A4">
        <w:rPr>
          <w:rFonts w:ascii="GHEA Grapalat" w:hAnsi="GHEA Grapalat"/>
          <w:i w:val="0"/>
          <w:sz w:val="24"/>
          <w:szCs w:val="24"/>
        </w:rPr>
        <w:t xml:space="preserve">, г. </w:t>
      </w:r>
      <w:proofErr w:type="spellStart"/>
      <w:r w:rsidR="008542A4">
        <w:rPr>
          <w:rFonts w:ascii="GHEA Grapalat" w:hAnsi="GHEA Grapalat"/>
          <w:i w:val="0"/>
          <w:sz w:val="24"/>
          <w:szCs w:val="24"/>
        </w:rPr>
        <w:t>Маралик</w:t>
      </w:r>
      <w:proofErr w:type="spellEnd"/>
      <w:r w:rsidR="008542A4">
        <w:rPr>
          <w:rFonts w:ascii="GHEA Grapalat" w:hAnsi="GHEA Grapalat"/>
          <w:i w:val="0"/>
          <w:sz w:val="24"/>
          <w:szCs w:val="24"/>
        </w:rPr>
        <w:t xml:space="preserve">, </w:t>
      </w:r>
      <w:proofErr w:type="spellStart"/>
      <w:r w:rsidR="008542A4">
        <w:rPr>
          <w:rFonts w:ascii="GHEA Grapalat" w:hAnsi="GHEA Grapalat"/>
          <w:i w:val="0"/>
          <w:sz w:val="24"/>
          <w:szCs w:val="24"/>
        </w:rPr>
        <w:t>Мадатян</w:t>
      </w:r>
      <w:proofErr w:type="spellEnd"/>
      <w:r w:rsidR="008542A4">
        <w:rPr>
          <w:rFonts w:ascii="GHEA Grapalat" w:hAnsi="GHEA Grapalat"/>
          <w:i w:val="0"/>
          <w:sz w:val="24"/>
          <w:szCs w:val="24"/>
        </w:rPr>
        <w:t xml:space="preserve"> 1, </w:t>
      </w:r>
      <w:r w:rsidRPr="007B0562">
        <w:rPr>
          <w:rFonts w:ascii="GHEA Grapalat" w:hAnsi="GHEA Grapalat"/>
          <w:i w:val="0"/>
          <w:sz w:val="24"/>
          <w:szCs w:val="24"/>
        </w:rPr>
        <w:t xml:space="preserve">объявляет </w:t>
      </w:r>
      <w:r w:rsidR="008542A4">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5F4A10D1"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377414CB" w14:textId="39D92120" w:rsidR="00341A74" w:rsidRPr="003A1EBB" w:rsidRDefault="008542A4" w:rsidP="00B46D58">
      <w:pPr>
        <w:pStyle w:val="BodyTextIndent"/>
        <w:widowControl w:val="0"/>
        <w:spacing w:line="240" w:lineRule="auto"/>
        <w:ind w:firstLine="0"/>
        <w:rPr>
          <w:rFonts w:ascii="GHEA Grapalat" w:hAnsi="GHEA Grapalat"/>
          <w:i w:val="0"/>
          <w:sz w:val="24"/>
          <w:szCs w:val="24"/>
        </w:rPr>
      </w:pPr>
      <w:r w:rsidRPr="009F2C39">
        <w:rPr>
          <w:rFonts w:ascii="GHEA Grapalat" w:hAnsi="GHEA Grapalat"/>
          <w:i w:val="0"/>
          <w:spacing w:val="6"/>
          <w:sz w:val="24"/>
          <w:szCs w:val="24"/>
        </w:rPr>
        <w:t>пластиковых мусорных баков</w:t>
      </w:r>
      <w:r>
        <w:rPr>
          <w:rFonts w:ascii="GHEA Grapalat" w:hAnsi="GHEA Grapalat"/>
          <w:i w:val="0"/>
          <w:sz w:val="24"/>
          <w:szCs w:val="24"/>
        </w:rPr>
        <w:t xml:space="preserve"> </w:t>
      </w:r>
      <w:r w:rsidR="00782D60">
        <w:rPr>
          <w:rFonts w:ascii="GHEA Grapalat" w:hAnsi="GHEA Grapalat"/>
          <w:i w:val="0"/>
          <w:sz w:val="24"/>
          <w:szCs w:val="24"/>
        </w:rPr>
        <w:t>(далее — договор).</w:t>
      </w:r>
    </w:p>
    <w:p w14:paraId="0BDF1540"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083EEA3B" w14:textId="77777777"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0AC92D3"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67E8E240"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2421E84" w14:textId="07BD2877" w:rsidR="003F6ED1" w:rsidRPr="000F11E5" w:rsidRDefault="003F6ED1" w:rsidP="008542A4">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8542A4">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8542A4" w:rsidRPr="00DE52A9">
        <w:rPr>
          <w:rFonts w:ascii="GHEA Grapalat" w:hAnsi="GHEA Grapalat"/>
          <w:i w:val="0"/>
          <w:sz w:val="24"/>
          <w:szCs w:val="24"/>
        </w:rPr>
        <w:t xml:space="preserve">РА, Ширакский </w:t>
      </w:r>
      <w:proofErr w:type="spellStart"/>
      <w:r w:rsidR="008542A4" w:rsidRPr="00DE52A9">
        <w:rPr>
          <w:rFonts w:ascii="GHEA Grapalat" w:hAnsi="GHEA Grapalat"/>
          <w:i w:val="0"/>
          <w:sz w:val="24"/>
          <w:szCs w:val="24"/>
        </w:rPr>
        <w:t>марз</w:t>
      </w:r>
      <w:proofErr w:type="spellEnd"/>
      <w:r w:rsidR="008542A4" w:rsidRPr="00DE52A9">
        <w:rPr>
          <w:rFonts w:ascii="GHEA Grapalat" w:hAnsi="GHEA Grapalat"/>
          <w:i w:val="0"/>
          <w:sz w:val="24"/>
          <w:szCs w:val="24"/>
        </w:rPr>
        <w:t xml:space="preserve">, </w:t>
      </w:r>
      <w:r w:rsidR="008542A4">
        <w:rPr>
          <w:rFonts w:ascii="GHEA Grapalat" w:hAnsi="GHEA Grapalat"/>
          <w:i w:val="0"/>
          <w:sz w:val="24"/>
          <w:szCs w:val="24"/>
        </w:rPr>
        <w:t>г</w:t>
      </w:r>
      <w:r w:rsidR="008542A4" w:rsidRPr="00DE52A9">
        <w:rPr>
          <w:rFonts w:ascii="GHEA Grapalat" w:hAnsi="GHEA Grapalat"/>
          <w:i w:val="0"/>
          <w:sz w:val="24"/>
          <w:szCs w:val="24"/>
        </w:rPr>
        <w:t xml:space="preserve">. </w:t>
      </w:r>
      <w:proofErr w:type="spellStart"/>
      <w:r w:rsidR="008542A4" w:rsidRPr="00DE52A9">
        <w:rPr>
          <w:rFonts w:ascii="GHEA Grapalat" w:hAnsi="GHEA Grapalat"/>
          <w:i w:val="0"/>
          <w:sz w:val="24"/>
          <w:szCs w:val="24"/>
        </w:rPr>
        <w:t>Маралик</w:t>
      </w:r>
      <w:proofErr w:type="spellEnd"/>
      <w:r w:rsidR="008542A4" w:rsidRPr="00DE52A9">
        <w:rPr>
          <w:rFonts w:ascii="GHEA Grapalat" w:hAnsi="GHEA Grapalat"/>
          <w:i w:val="0"/>
          <w:sz w:val="24"/>
          <w:szCs w:val="24"/>
        </w:rPr>
        <w:t xml:space="preserve">, </w:t>
      </w:r>
      <w:proofErr w:type="spellStart"/>
      <w:r w:rsidR="008542A4" w:rsidRPr="00DE52A9">
        <w:rPr>
          <w:rFonts w:ascii="GHEA Grapalat" w:hAnsi="GHEA Grapalat"/>
          <w:i w:val="0"/>
          <w:sz w:val="24"/>
          <w:szCs w:val="24"/>
        </w:rPr>
        <w:t>Мадатян</w:t>
      </w:r>
      <w:proofErr w:type="spellEnd"/>
      <w:r w:rsidR="008542A4" w:rsidRPr="00DE52A9">
        <w:rPr>
          <w:rFonts w:ascii="GHEA Grapalat" w:hAnsi="GHEA Grapalat"/>
          <w:i w:val="0"/>
          <w:sz w:val="24"/>
          <w:szCs w:val="24"/>
        </w:rPr>
        <w:t xml:space="preserve"> 1</w:t>
      </w:r>
      <w:r w:rsidR="008542A4">
        <w:rPr>
          <w:rFonts w:ascii="GHEA Grapalat" w:hAnsi="GHEA Grapalat"/>
          <w:i w:val="0"/>
          <w:sz w:val="24"/>
          <w:szCs w:val="24"/>
        </w:rPr>
        <w:t xml:space="preserve"> /муниципалитет Ани/ </w:t>
      </w:r>
      <w:r w:rsidRPr="000F0CA8">
        <w:rPr>
          <w:rFonts w:ascii="GHEA Grapalat" w:hAnsi="GHEA Grapalat"/>
          <w:i w:val="0"/>
          <w:sz w:val="24"/>
          <w:szCs w:val="24"/>
        </w:rPr>
        <w:t xml:space="preserve">в документарной форме, до </w:t>
      </w:r>
      <w:r w:rsidR="008542A4">
        <w:rPr>
          <w:rFonts w:ascii="GHEA Grapalat" w:hAnsi="GHEA Grapalat"/>
          <w:i w:val="0"/>
          <w:sz w:val="24"/>
          <w:szCs w:val="24"/>
        </w:rPr>
        <w:t xml:space="preserve">15:00 </w:t>
      </w:r>
      <w:r w:rsidRPr="000F0CA8">
        <w:rPr>
          <w:rFonts w:ascii="GHEA Grapalat" w:hAnsi="GHEA Grapalat"/>
          <w:i w:val="0"/>
          <w:sz w:val="24"/>
          <w:szCs w:val="24"/>
        </w:rPr>
        <w:t xml:space="preserve">часов </w:t>
      </w:r>
      <w:r w:rsidR="008542A4">
        <w:rPr>
          <w:rFonts w:ascii="GHEA Grapalat" w:hAnsi="GHEA Grapalat"/>
          <w:i w:val="0"/>
          <w:sz w:val="24"/>
          <w:szCs w:val="24"/>
        </w:rPr>
        <w:t>7</w:t>
      </w:r>
      <w:r w:rsidRPr="000F0CA8">
        <w:rPr>
          <w:rFonts w:ascii="GHEA Grapalat" w:hAnsi="GHEA Grapalat"/>
          <w:i w:val="0"/>
          <w:sz w:val="24"/>
          <w:szCs w:val="24"/>
        </w:rPr>
        <w:t xml:space="preserve">-го дня со дня опубликования настоящего объявления. Кроме армянского языка заявки могут быть поданы также на английском или </w:t>
      </w:r>
      <w:r w:rsidRPr="000F0CA8">
        <w:rPr>
          <w:rFonts w:ascii="GHEA Grapalat" w:hAnsi="GHEA Grapalat"/>
          <w:i w:val="0"/>
          <w:sz w:val="24"/>
          <w:szCs w:val="24"/>
        </w:rPr>
        <w:lastRenderedPageBreak/>
        <w:t>русско</w:t>
      </w:r>
      <w:r>
        <w:rPr>
          <w:rFonts w:ascii="GHEA Grapalat" w:hAnsi="GHEA Grapalat"/>
          <w:i w:val="0"/>
          <w:sz w:val="24"/>
          <w:szCs w:val="24"/>
        </w:rPr>
        <w:t>м языке.</w:t>
      </w:r>
    </w:p>
    <w:p w14:paraId="7D998D1C" w14:textId="77B2965C"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E65417" w:rsidRPr="00DE52A9">
        <w:rPr>
          <w:rFonts w:ascii="GHEA Grapalat" w:hAnsi="GHEA Grapalat"/>
          <w:i w:val="0"/>
          <w:sz w:val="24"/>
          <w:szCs w:val="24"/>
        </w:rPr>
        <w:t xml:space="preserve">РА, Ширакский </w:t>
      </w:r>
      <w:proofErr w:type="spellStart"/>
      <w:r w:rsidR="00E65417" w:rsidRPr="00DE52A9">
        <w:rPr>
          <w:rFonts w:ascii="GHEA Grapalat" w:hAnsi="GHEA Grapalat"/>
          <w:i w:val="0"/>
          <w:sz w:val="24"/>
          <w:szCs w:val="24"/>
        </w:rPr>
        <w:t>марз</w:t>
      </w:r>
      <w:proofErr w:type="spellEnd"/>
      <w:r w:rsidR="00E65417" w:rsidRPr="00DE52A9">
        <w:rPr>
          <w:rFonts w:ascii="GHEA Grapalat" w:hAnsi="GHEA Grapalat"/>
          <w:i w:val="0"/>
          <w:sz w:val="24"/>
          <w:szCs w:val="24"/>
        </w:rPr>
        <w:t xml:space="preserve">, </w:t>
      </w:r>
      <w:r w:rsidR="00E65417">
        <w:rPr>
          <w:rFonts w:ascii="GHEA Grapalat" w:hAnsi="GHEA Grapalat"/>
          <w:i w:val="0"/>
          <w:sz w:val="24"/>
          <w:szCs w:val="24"/>
        </w:rPr>
        <w:t>г</w:t>
      </w:r>
      <w:r w:rsidR="00E65417" w:rsidRPr="00DE52A9">
        <w:rPr>
          <w:rFonts w:ascii="GHEA Grapalat" w:hAnsi="GHEA Grapalat"/>
          <w:i w:val="0"/>
          <w:sz w:val="24"/>
          <w:szCs w:val="24"/>
        </w:rPr>
        <w:t xml:space="preserve">. </w:t>
      </w:r>
      <w:proofErr w:type="spellStart"/>
      <w:r w:rsidR="00E65417" w:rsidRPr="00DE52A9">
        <w:rPr>
          <w:rFonts w:ascii="GHEA Grapalat" w:hAnsi="GHEA Grapalat"/>
          <w:i w:val="0"/>
          <w:sz w:val="24"/>
          <w:szCs w:val="24"/>
        </w:rPr>
        <w:t>Маралик</w:t>
      </w:r>
      <w:proofErr w:type="spellEnd"/>
      <w:r w:rsidR="00E65417" w:rsidRPr="00DE52A9">
        <w:rPr>
          <w:rFonts w:ascii="GHEA Grapalat" w:hAnsi="GHEA Grapalat"/>
          <w:i w:val="0"/>
          <w:sz w:val="24"/>
          <w:szCs w:val="24"/>
        </w:rPr>
        <w:t xml:space="preserve">, </w:t>
      </w:r>
      <w:proofErr w:type="spellStart"/>
      <w:r w:rsidR="00E65417" w:rsidRPr="00DE52A9">
        <w:rPr>
          <w:rFonts w:ascii="GHEA Grapalat" w:hAnsi="GHEA Grapalat"/>
          <w:i w:val="0"/>
          <w:sz w:val="24"/>
          <w:szCs w:val="24"/>
        </w:rPr>
        <w:t>Мадатян</w:t>
      </w:r>
      <w:proofErr w:type="spellEnd"/>
      <w:r w:rsidR="00E65417" w:rsidRPr="00DE52A9">
        <w:rPr>
          <w:rFonts w:ascii="GHEA Grapalat" w:hAnsi="GHEA Grapalat"/>
          <w:i w:val="0"/>
          <w:sz w:val="24"/>
          <w:szCs w:val="24"/>
        </w:rPr>
        <w:t xml:space="preserve"> 1</w:t>
      </w:r>
      <w:r w:rsidR="00E65417">
        <w:rPr>
          <w:rFonts w:ascii="GHEA Grapalat" w:hAnsi="GHEA Grapalat"/>
          <w:i w:val="0"/>
          <w:sz w:val="24"/>
          <w:szCs w:val="24"/>
        </w:rPr>
        <w:t xml:space="preserve"> /муниципалитет Ани/</w:t>
      </w:r>
      <w:r w:rsidRPr="000F0CA8">
        <w:rPr>
          <w:rFonts w:ascii="GHEA Grapalat" w:hAnsi="GHEA Grapalat"/>
          <w:i w:val="0"/>
          <w:sz w:val="24"/>
          <w:szCs w:val="24"/>
        </w:rPr>
        <w:t xml:space="preserve">, в </w:t>
      </w:r>
      <w:r w:rsidR="00E65417">
        <w:rPr>
          <w:rFonts w:ascii="GHEA Grapalat" w:hAnsi="GHEA Grapalat"/>
          <w:i w:val="0"/>
          <w:sz w:val="24"/>
          <w:szCs w:val="24"/>
        </w:rPr>
        <w:t>15:00</w:t>
      </w:r>
      <w:r>
        <w:rPr>
          <w:rFonts w:ascii="GHEA Grapalat" w:hAnsi="GHEA Grapalat"/>
          <w:i w:val="0"/>
          <w:sz w:val="24"/>
          <w:szCs w:val="24"/>
        </w:rPr>
        <w:t xml:space="preserve"> часов "</w:t>
      </w:r>
      <w:r w:rsidR="00E65417">
        <w:rPr>
          <w:rFonts w:ascii="GHEA Grapalat" w:hAnsi="GHEA Grapalat"/>
          <w:i w:val="0"/>
          <w:sz w:val="24"/>
          <w:szCs w:val="24"/>
        </w:rPr>
        <w:t>2</w:t>
      </w:r>
      <w:r w:rsidR="007E216E">
        <w:rPr>
          <w:rFonts w:ascii="GHEA Grapalat" w:hAnsi="GHEA Grapalat"/>
          <w:i w:val="0"/>
          <w:sz w:val="24"/>
          <w:szCs w:val="24"/>
          <w:lang w:val="hy-AM"/>
        </w:rPr>
        <w:t>3</w:t>
      </w:r>
      <w:r>
        <w:rPr>
          <w:rFonts w:ascii="GHEA Grapalat" w:hAnsi="GHEA Grapalat"/>
          <w:i w:val="0"/>
          <w:sz w:val="24"/>
          <w:szCs w:val="24"/>
        </w:rPr>
        <w:t>" "</w:t>
      </w:r>
      <w:r w:rsidR="00E65417">
        <w:rPr>
          <w:rFonts w:ascii="GHEA Grapalat" w:hAnsi="GHEA Grapalat"/>
          <w:i w:val="0"/>
          <w:sz w:val="24"/>
          <w:szCs w:val="24"/>
        </w:rPr>
        <w:t>января</w:t>
      </w:r>
      <w:r>
        <w:rPr>
          <w:rFonts w:ascii="GHEA Grapalat" w:hAnsi="GHEA Grapalat"/>
          <w:i w:val="0"/>
          <w:sz w:val="24"/>
          <w:szCs w:val="24"/>
        </w:rPr>
        <w:t>" "</w:t>
      </w:r>
      <w:r w:rsidR="00E65417">
        <w:rPr>
          <w:rFonts w:ascii="GHEA Grapalat" w:hAnsi="GHEA Grapalat"/>
          <w:i w:val="0"/>
          <w:sz w:val="24"/>
          <w:szCs w:val="24"/>
        </w:rPr>
        <w:t>2026г</w:t>
      </w:r>
      <w:r>
        <w:rPr>
          <w:rFonts w:ascii="GHEA Grapalat" w:hAnsi="GHEA Grapalat"/>
          <w:i w:val="0"/>
          <w:sz w:val="24"/>
          <w:szCs w:val="24"/>
        </w:rPr>
        <w:t>".</w:t>
      </w:r>
    </w:p>
    <w:p w14:paraId="06C75F3D" w14:textId="77777777"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C10FD85" w14:textId="3FB6523E" w:rsidR="009F18D0" w:rsidRPr="003A1EBB" w:rsidRDefault="00754697" w:rsidP="00E65417">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E65417">
        <w:rPr>
          <w:rFonts w:ascii="GHEA Grapalat" w:hAnsi="GHEA Grapalat"/>
          <w:i w:val="0"/>
          <w:sz w:val="24"/>
          <w:szCs w:val="24"/>
        </w:rPr>
        <w:t>Сатеник</w:t>
      </w:r>
      <w:proofErr w:type="spellEnd"/>
      <w:r w:rsidR="00E65417">
        <w:rPr>
          <w:rFonts w:ascii="GHEA Grapalat" w:hAnsi="GHEA Grapalat"/>
          <w:i w:val="0"/>
          <w:sz w:val="24"/>
          <w:szCs w:val="24"/>
        </w:rPr>
        <w:t xml:space="preserve"> </w:t>
      </w:r>
      <w:proofErr w:type="spellStart"/>
      <w:r w:rsidR="00E65417">
        <w:rPr>
          <w:rFonts w:ascii="GHEA Grapalat" w:hAnsi="GHEA Grapalat"/>
          <w:i w:val="0"/>
          <w:sz w:val="24"/>
          <w:szCs w:val="24"/>
        </w:rPr>
        <w:t>Закарян</w:t>
      </w:r>
      <w:proofErr w:type="spellEnd"/>
      <w:r w:rsidR="00E65417">
        <w:rPr>
          <w:rFonts w:ascii="GHEA Grapalat" w:hAnsi="GHEA Grapalat"/>
          <w:i w:val="0"/>
          <w:sz w:val="24"/>
          <w:szCs w:val="24"/>
        </w:rPr>
        <w:t>.</w:t>
      </w:r>
    </w:p>
    <w:p w14:paraId="3AA25304" w14:textId="77777777" w:rsidR="00E65417" w:rsidRPr="009044F1" w:rsidRDefault="00E65417" w:rsidP="00E65417">
      <w:pPr>
        <w:pStyle w:val="BodyTextIndent"/>
        <w:widowControl w:val="0"/>
        <w:spacing w:after="160" w:line="240" w:lineRule="auto"/>
        <w:ind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094687455</w:t>
      </w:r>
    </w:p>
    <w:p w14:paraId="005781CB" w14:textId="77777777" w:rsidR="00E65417" w:rsidRDefault="00E65417" w:rsidP="00E65417">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Электронная почта</w:t>
      </w:r>
      <w:r w:rsidRPr="003B32F6">
        <w:rPr>
          <w:rFonts w:ascii="GHEA Grapalat" w:hAnsi="GHEA Grapalat"/>
          <w:i w:val="0"/>
          <w:u w:val="single"/>
          <w:lang w:val="af-ZA"/>
        </w:rPr>
        <w:t>ani.hamaynqapetaran.91@mail.ru</w:t>
      </w:r>
      <w:r w:rsidRPr="009044F1" w:rsidDel="00A15AD3">
        <w:rPr>
          <w:rFonts w:ascii="GHEA Grapalat" w:hAnsi="GHEA Grapalat"/>
          <w:i w:val="0"/>
          <w:sz w:val="24"/>
          <w:szCs w:val="24"/>
        </w:rPr>
        <w:t xml:space="preserve"> </w:t>
      </w:r>
    </w:p>
    <w:p w14:paraId="7D97EEE4" w14:textId="71F57979" w:rsidR="00915A97" w:rsidRPr="00D5443D" w:rsidRDefault="00E65417" w:rsidP="00E65417">
      <w:pPr>
        <w:pStyle w:val="BodyTextIndent"/>
        <w:widowControl w:val="0"/>
        <w:spacing w:after="160" w:line="240" w:lineRule="auto"/>
        <w:ind w:firstLine="0"/>
        <w:rPr>
          <w:rFonts w:ascii="GHEA Grapalat" w:hAnsi="GHEA Grapalat"/>
          <w:i w:val="0"/>
          <w:sz w:val="16"/>
          <w:szCs w:val="16"/>
        </w:rPr>
      </w:pPr>
      <w:r w:rsidRPr="009044F1">
        <w:rPr>
          <w:rFonts w:ascii="GHEA Grapalat" w:hAnsi="GHEA Grapalat"/>
          <w:i w:val="0"/>
          <w:sz w:val="24"/>
          <w:szCs w:val="24"/>
        </w:rPr>
        <w:t xml:space="preserve">Заказчик </w:t>
      </w:r>
      <w:r>
        <w:rPr>
          <w:rFonts w:ascii="GHEA Grapalat" w:hAnsi="GHEA Grapalat"/>
          <w:i w:val="0"/>
          <w:sz w:val="24"/>
          <w:szCs w:val="24"/>
        </w:rPr>
        <w:t xml:space="preserve">&lt;&lt;Коммунальное хозяйство Ани&gt;&gt; общины Ани, Ширакский </w:t>
      </w:r>
      <w:proofErr w:type="spellStart"/>
      <w:r>
        <w:rPr>
          <w:rFonts w:ascii="GHEA Grapalat" w:hAnsi="GHEA Grapalat"/>
          <w:i w:val="0"/>
          <w:sz w:val="24"/>
          <w:szCs w:val="24"/>
        </w:rPr>
        <w:t>марз</w:t>
      </w:r>
      <w:proofErr w:type="spellEnd"/>
      <w:r>
        <w:rPr>
          <w:rFonts w:ascii="GHEA Grapalat" w:hAnsi="GHEA Grapalat"/>
          <w:i w:val="0"/>
          <w:sz w:val="24"/>
          <w:szCs w:val="24"/>
        </w:rPr>
        <w:t xml:space="preserve">, Республика Армения </w:t>
      </w:r>
      <w:r w:rsidR="00915A97">
        <w:rPr>
          <w:rFonts w:ascii="GHEA Grapalat" w:hAnsi="GHEA Grapalat" w:cs="Sylfaen"/>
          <w:b/>
        </w:rPr>
        <w:br w:type="page"/>
      </w:r>
    </w:p>
    <w:p w14:paraId="48B48D79"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51A4437B" w14:textId="6FA60E9E"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7E216E">
        <w:rPr>
          <w:rFonts w:ascii="GHEA Grapalat" w:hAnsi="GHEA Grapalat"/>
          <w:i/>
        </w:rPr>
        <w:t>ШМАКТ-GHAPDzB-26/1</w:t>
      </w:r>
      <w:r w:rsidR="001B32D9" w:rsidRPr="001B32D9">
        <w:rPr>
          <w:rFonts w:ascii="GHEA Grapalat" w:hAnsi="GHEA Grapalat" w:cs="Times Armenian"/>
          <w:i/>
        </w:rPr>
        <w:br/>
      </w:r>
      <w:r w:rsidR="00A46F92">
        <w:rPr>
          <w:rFonts w:ascii="GHEA Grapalat" w:hAnsi="GHEA Grapalat"/>
          <w:i/>
        </w:rPr>
        <w:t xml:space="preserve">№ </w:t>
      </w:r>
      <w:r w:rsidR="007E216E">
        <w:rPr>
          <w:rFonts w:ascii="GHEA Grapalat" w:hAnsi="GHEA Grapalat"/>
          <w:i/>
          <w:lang w:val="hy-AM"/>
        </w:rPr>
        <w:t>2</w:t>
      </w:r>
      <w:r w:rsidR="00096865" w:rsidRPr="009044F1">
        <w:rPr>
          <w:rFonts w:ascii="GHEA Grapalat" w:hAnsi="GHEA Grapalat"/>
          <w:i/>
        </w:rPr>
        <w:t xml:space="preserve"> от </w:t>
      </w:r>
      <w:r w:rsidR="007E216E">
        <w:rPr>
          <w:rFonts w:ascii="GHEA Grapalat" w:hAnsi="GHEA Grapalat"/>
          <w:i/>
          <w:lang w:val="hy-AM"/>
        </w:rPr>
        <w:t xml:space="preserve">16 </w:t>
      </w:r>
      <w:r w:rsidR="007E216E">
        <w:rPr>
          <w:rFonts w:ascii="GHEA Grapalat" w:hAnsi="GHEA Grapalat"/>
          <w:i/>
        </w:rPr>
        <w:t>января</w:t>
      </w:r>
      <w:r w:rsidR="00096865" w:rsidRPr="009044F1">
        <w:rPr>
          <w:rFonts w:ascii="GHEA Grapalat" w:hAnsi="GHEA Grapalat"/>
          <w:i/>
        </w:rPr>
        <w:t xml:space="preserve"> 20</w:t>
      </w:r>
      <w:r w:rsidR="007E216E">
        <w:rPr>
          <w:rFonts w:ascii="GHEA Grapalat" w:hAnsi="GHEA Grapalat"/>
          <w:i/>
        </w:rPr>
        <w:t>26</w:t>
      </w:r>
      <w:r w:rsidR="00096865" w:rsidRPr="009044F1">
        <w:rPr>
          <w:rFonts w:ascii="GHEA Grapalat" w:hAnsi="GHEA Grapalat"/>
          <w:i/>
        </w:rPr>
        <w:t>г.</w:t>
      </w:r>
    </w:p>
    <w:p w14:paraId="25BDAE6F" w14:textId="77777777" w:rsidR="00096865" w:rsidRPr="009044F1" w:rsidRDefault="00096865" w:rsidP="00B46D58">
      <w:pPr>
        <w:pStyle w:val="BodyText"/>
        <w:widowControl w:val="0"/>
        <w:spacing w:after="160"/>
        <w:ind w:right="-7" w:firstLine="567"/>
        <w:jc w:val="center"/>
        <w:rPr>
          <w:rFonts w:ascii="GHEA Grapalat" w:hAnsi="GHEA Grapalat"/>
        </w:rPr>
      </w:pPr>
    </w:p>
    <w:p w14:paraId="78D9AF9D" w14:textId="77777777" w:rsidR="00096865" w:rsidRPr="003A1EBB" w:rsidRDefault="00096865" w:rsidP="00B46D58">
      <w:pPr>
        <w:pStyle w:val="BodyText"/>
        <w:widowControl w:val="0"/>
        <w:spacing w:after="160"/>
        <w:ind w:right="-7" w:firstLine="567"/>
        <w:jc w:val="center"/>
        <w:rPr>
          <w:rFonts w:ascii="GHEA Grapalat" w:hAnsi="GHEA Grapalat"/>
        </w:rPr>
      </w:pPr>
    </w:p>
    <w:p w14:paraId="52330B53" w14:textId="77777777" w:rsidR="000763E5" w:rsidRPr="003A1EBB" w:rsidRDefault="000763E5" w:rsidP="00B46D58">
      <w:pPr>
        <w:pStyle w:val="BodyText"/>
        <w:widowControl w:val="0"/>
        <w:spacing w:after="160"/>
        <w:ind w:right="-7" w:firstLine="567"/>
        <w:jc w:val="center"/>
        <w:rPr>
          <w:rFonts w:ascii="GHEA Grapalat" w:hAnsi="GHEA Grapalat"/>
        </w:rPr>
      </w:pPr>
    </w:p>
    <w:p w14:paraId="17B99A68" w14:textId="6E4C9182" w:rsidR="00C764A3" w:rsidRPr="009044F1" w:rsidRDefault="00C764A3" w:rsidP="00C764A3">
      <w:pPr>
        <w:pStyle w:val="BodyText"/>
        <w:widowControl w:val="0"/>
        <w:spacing w:after="160"/>
        <w:ind w:right="-7" w:firstLine="567"/>
        <w:jc w:val="center"/>
        <w:rPr>
          <w:rFonts w:ascii="GHEA Grapalat" w:hAnsi="GHEA Grapalat"/>
        </w:rPr>
      </w:pPr>
      <w:r>
        <w:rPr>
          <w:rFonts w:ascii="GHEA Grapalat" w:hAnsi="GHEA Grapalat"/>
          <w:i/>
        </w:rPr>
        <w:t>&lt;&lt;</w:t>
      </w:r>
      <w:r>
        <w:rPr>
          <w:rFonts w:ascii="GHEA Grapalat" w:hAnsi="GHEA Grapalat"/>
        </w:rPr>
        <w:t xml:space="preserve">КОММУНАЛЬНОЕ ХОЗЯЙСТВО АНИ&gt;&gt; ОБЩИНЫ АНИ, ШИРАКСКИЙ МАРЗ, РЕСПУБЛИКА АРМЕНИЯ </w:t>
      </w:r>
      <w:r>
        <w:rPr>
          <w:rFonts w:ascii="GHEA Grapalat" w:hAnsi="GHEA Grapalat"/>
          <w:sz w:val="16"/>
          <w:szCs w:val="16"/>
          <w:lang w:val="hy-AM"/>
        </w:rPr>
        <w:t xml:space="preserve"> </w:t>
      </w:r>
    </w:p>
    <w:p w14:paraId="2619DF87" w14:textId="77777777" w:rsidR="00096865" w:rsidRPr="003A1EBB" w:rsidRDefault="00096865" w:rsidP="00B46D58">
      <w:pPr>
        <w:pStyle w:val="BodyText"/>
        <w:widowControl w:val="0"/>
        <w:spacing w:after="160"/>
        <w:ind w:right="-7" w:firstLine="567"/>
        <w:jc w:val="center"/>
        <w:rPr>
          <w:rFonts w:ascii="GHEA Grapalat" w:hAnsi="GHEA Grapalat"/>
        </w:rPr>
      </w:pPr>
    </w:p>
    <w:p w14:paraId="49A10E71" w14:textId="77777777" w:rsidR="000763E5" w:rsidRPr="003A1EBB" w:rsidRDefault="000763E5" w:rsidP="00B46D58">
      <w:pPr>
        <w:pStyle w:val="BodyText"/>
        <w:widowControl w:val="0"/>
        <w:spacing w:after="160"/>
        <w:ind w:right="-7" w:firstLine="567"/>
        <w:jc w:val="center"/>
        <w:rPr>
          <w:rFonts w:ascii="GHEA Grapalat" w:hAnsi="GHEA Grapalat"/>
        </w:rPr>
      </w:pPr>
    </w:p>
    <w:p w14:paraId="42B3DB12" w14:textId="77777777" w:rsidR="000763E5" w:rsidRPr="003A1EBB" w:rsidRDefault="000763E5" w:rsidP="00B46D58">
      <w:pPr>
        <w:pStyle w:val="BodyText"/>
        <w:widowControl w:val="0"/>
        <w:spacing w:after="160"/>
        <w:ind w:right="-7" w:firstLine="567"/>
        <w:jc w:val="center"/>
        <w:rPr>
          <w:rFonts w:ascii="GHEA Grapalat" w:hAnsi="GHEA Grapalat"/>
        </w:rPr>
      </w:pPr>
    </w:p>
    <w:p w14:paraId="08E80919"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48B1C977"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678ABBB6"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0501B05" w14:textId="1EF59FEA"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w:t>
      </w:r>
      <w:r w:rsidR="008542A4">
        <w:rPr>
          <w:rFonts w:ascii="GHEA Grapalat" w:hAnsi="GHEA Grapalat"/>
        </w:rPr>
        <w:t>ЗАПРОС КОТИРОВОК</w:t>
      </w:r>
      <w:r w:rsidRPr="009044F1">
        <w:rPr>
          <w:rFonts w:ascii="GHEA Grapalat" w:hAnsi="GHEA Grapalat"/>
        </w:rPr>
        <w:t xml:space="preserve">, ОБЪЯВЛЕННЫЙ С ЦЕЛЬЮ ПРИОБРЕТЕНИЯ </w:t>
      </w:r>
      <w:r w:rsidR="00C764A3">
        <w:rPr>
          <w:rFonts w:ascii="GHEA Grapalat" w:hAnsi="GHEA Grapalat"/>
        </w:rPr>
        <w:t>ПЛАСТИКОВЫЕ МУСОРНЫЕ БАКИ</w:t>
      </w:r>
      <w:r w:rsidRPr="009044F1">
        <w:rPr>
          <w:rFonts w:ascii="GHEA Grapalat" w:hAnsi="GHEA Grapalat"/>
        </w:rPr>
        <w:t xml:space="preserve"> ДЛЯ НУЖД </w:t>
      </w:r>
      <w:r w:rsidR="00C764A3">
        <w:rPr>
          <w:rFonts w:ascii="GHEA Grapalat" w:hAnsi="GHEA Grapalat"/>
        </w:rPr>
        <w:t>&lt;&lt;КОММУНАЛЬНОЕ ХОЗЯЙСТВО АНИ</w:t>
      </w:r>
      <w:r w:rsidR="00074ECB">
        <w:rPr>
          <w:rFonts w:ascii="GHEA Grapalat" w:hAnsi="GHEA Grapalat"/>
        </w:rPr>
        <w:t>&gt;&gt;</w:t>
      </w:r>
      <w:r w:rsidR="00C764A3">
        <w:rPr>
          <w:rFonts w:ascii="GHEA Grapalat" w:hAnsi="GHEA Grapalat"/>
        </w:rPr>
        <w:t xml:space="preserve"> ОБЩИНЫ АНИ ШИРАКСКОГО МАРЗА РЕСПУБЛИКИ АРМЕНИЯ</w:t>
      </w:r>
    </w:p>
    <w:p w14:paraId="2C2969DB" w14:textId="77777777" w:rsidR="00CE0D95" w:rsidRPr="009044F1" w:rsidRDefault="00CE0D95" w:rsidP="00B46D58">
      <w:pPr>
        <w:pStyle w:val="BodyText"/>
        <w:widowControl w:val="0"/>
        <w:spacing w:after="160"/>
        <w:ind w:right="-7" w:firstLine="567"/>
        <w:jc w:val="center"/>
        <w:rPr>
          <w:rFonts w:ascii="GHEA Grapalat" w:hAnsi="GHEA Grapalat"/>
        </w:rPr>
      </w:pPr>
    </w:p>
    <w:p w14:paraId="4BCEC4A2" w14:textId="77777777" w:rsidR="00CE0D95" w:rsidRPr="009044F1" w:rsidRDefault="00CE0D95" w:rsidP="00B46D58">
      <w:pPr>
        <w:pStyle w:val="BodyText"/>
        <w:widowControl w:val="0"/>
        <w:spacing w:after="160"/>
        <w:ind w:right="-7" w:firstLine="567"/>
        <w:jc w:val="center"/>
        <w:rPr>
          <w:rFonts w:ascii="GHEA Grapalat" w:hAnsi="GHEA Grapalat"/>
        </w:rPr>
      </w:pPr>
    </w:p>
    <w:p w14:paraId="565A5F08" w14:textId="77777777" w:rsidR="000763E5" w:rsidRDefault="000763E5" w:rsidP="00B46D58">
      <w:pPr>
        <w:rPr>
          <w:rFonts w:ascii="GHEA Grapalat" w:hAnsi="GHEA Grapalat"/>
        </w:rPr>
      </w:pPr>
      <w:r>
        <w:rPr>
          <w:rFonts w:ascii="GHEA Grapalat" w:hAnsi="GHEA Grapalat"/>
        </w:rPr>
        <w:br w:type="page"/>
      </w:r>
    </w:p>
    <w:p w14:paraId="63FC8A20"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A4BCDC1" w14:textId="77777777" w:rsidR="00984BDB" w:rsidRPr="009044F1" w:rsidRDefault="00984BDB" w:rsidP="00B46D58">
      <w:pPr>
        <w:widowControl w:val="0"/>
        <w:spacing w:after="160"/>
        <w:ind w:firstLine="567"/>
        <w:jc w:val="both"/>
        <w:rPr>
          <w:rFonts w:ascii="GHEA Grapalat" w:hAnsi="GHEA Grapalat"/>
          <w:i/>
        </w:rPr>
      </w:pPr>
    </w:p>
    <w:p w14:paraId="79216709"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17AC32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14:paraId="2D9C6A08" w14:textId="77777777" w:rsidR="00160AE4" w:rsidRPr="009044F1" w:rsidRDefault="00160AE4" w:rsidP="00B46D58">
      <w:pPr>
        <w:widowControl w:val="0"/>
        <w:spacing w:after="160"/>
        <w:ind w:firstLine="567"/>
        <w:jc w:val="center"/>
        <w:rPr>
          <w:rFonts w:ascii="GHEA Grapalat" w:hAnsi="GHEA Grapalat"/>
          <w:i/>
        </w:rPr>
      </w:pPr>
    </w:p>
    <w:p w14:paraId="7A38900A" w14:textId="5EA08144" w:rsidR="00160AE4" w:rsidRPr="003A1EBB" w:rsidRDefault="00074ECB" w:rsidP="00B46D58">
      <w:pPr>
        <w:widowControl w:val="0"/>
        <w:spacing w:after="160"/>
        <w:ind w:firstLine="567"/>
        <w:jc w:val="center"/>
        <w:rPr>
          <w:rFonts w:ascii="GHEA Grapalat" w:hAnsi="GHEA Grapalat"/>
        </w:rPr>
      </w:pPr>
      <w:r>
        <w:rPr>
          <w:rFonts w:ascii="GHEA Grapalat" w:hAnsi="GHEA Grapalat"/>
          <w:b/>
        </w:rPr>
        <w:t xml:space="preserve">ПЛАСТИКОВЫЕ МУСОРНЫЕ БАКИ </w:t>
      </w:r>
      <w:r w:rsidRPr="00B6338C">
        <w:rPr>
          <w:rFonts w:ascii="GHEA Grapalat" w:hAnsi="GHEA Grapalat"/>
          <w:b/>
        </w:rPr>
        <w:t xml:space="preserve"> </w:t>
      </w:r>
      <w:r w:rsidRPr="002E069D">
        <w:rPr>
          <w:rFonts w:ascii="GHEA Grapalat" w:hAnsi="GHEA Grapalat"/>
          <w:b/>
        </w:rPr>
        <w:t>ДЛЯ НУЖД</w:t>
      </w:r>
      <w:r w:rsidRPr="00B6338C">
        <w:rPr>
          <w:rFonts w:ascii="GHEA Grapalat" w:hAnsi="GHEA Grapalat"/>
          <w:b/>
        </w:rPr>
        <w:t xml:space="preserve"> «КОММУНАЛЬНОЕ ХОЗЯЙСТВО АНИ» ОБЩИНЫ АНИ ШИРАКСКОГО МАРЗА РЕСПУБЛИКИ АРМЕНИЯ</w:t>
      </w:r>
    </w:p>
    <w:p w14:paraId="66FAD813" w14:textId="6F3ACCE0"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8542A4">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40404843" w14:textId="77777777" w:rsidR="00C67E80" w:rsidRPr="009044F1" w:rsidRDefault="00C67E80" w:rsidP="00B46D58">
      <w:pPr>
        <w:widowControl w:val="0"/>
        <w:spacing w:after="160"/>
        <w:jc w:val="center"/>
        <w:rPr>
          <w:rFonts w:ascii="GHEA Grapalat" w:hAnsi="GHEA Grapalat" w:cs="Sylfaen"/>
          <w:b/>
        </w:rPr>
      </w:pPr>
    </w:p>
    <w:p w14:paraId="7D2119BD"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79E55AF9" w14:textId="77777777" w:rsidR="002E069D" w:rsidRPr="008842CE" w:rsidRDefault="002E069D" w:rsidP="00B46D58">
      <w:pPr>
        <w:widowControl w:val="0"/>
        <w:spacing w:after="160"/>
        <w:jc w:val="center"/>
        <w:rPr>
          <w:rFonts w:ascii="GHEA Grapalat" w:hAnsi="GHEA Grapalat"/>
        </w:rPr>
      </w:pPr>
    </w:p>
    <w:p w14:paraId="6EDFF14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037FD2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EF751E1"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10CEBA0"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37B80628"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9D10CB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35E8D92C"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0E034B1"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4523D9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212D601"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7A8A4B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498CD6A"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050D4D7A" w14:textId="77777777" w:rsidR="008842CE" w:rsidRPr="00374F4A" w:rsidRDefault="008842CE" w:rsidP="00B46D58">
      <w:pPr>
        <w:widowControl w:val="0"/>
        <w:spacing w:after="160"/>
        <w:jc w:val="center"/>
        <w:rPr>
          <w:rFonts w:ascii="GHEA Grapalat" w:hAnsi="GHEA Grapalat"/>
          <w:b/>
        </w:rPr>
      </w:pPr>
    </w:p>
    <w:p w14:paraId="6A61FF5C" w14:textId="544BD01A"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542A4">
        <w:rPr>
          <w:rFonts w:ascii="GHEA Grapalat" w:hAnsi="GHEA Grapalat"/>
          <w:b/>
        </w:rPr>
        <w:t>ЗАПРОС КОТИРОВОК</w:t>
      </w:r>
    </w:p>
    <w:p w14:paraId="4C8E558C" w14:textId="77777777" w:rsidR="00520F57" w:rsidRPr="008842CE" w:rsidRDefault="00520F57" w:rsidP="00B46D58">
      <w:pPr>
        <w:widowControl w:val="0"/>
        <w:spacing w:after="160"/>
        <w:jc w:val="center"/>
        <w:rPr>
          <w:rFonts w:ascii="GHEA Grapalat" w:hAnsi="GHEA Grapalat"/>
          <w:b/>
        </w:rPr>
      </w:pPr>
    </w:p>
    <w:p w14:paraId="0B74AFA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682902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29E1DC46"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8CC3FAC" w14:textId="77777777" w:rsidR="00E17B7F" w:rsidRDefault="00E17B7F">
      <w:pPr>
        <w:rPr>
          <w:rFonts w:ascii="GHEA Grapalat" w:hAnsi="GHEA Grapalat"/>
          <w:spacing w:val="-6"/>
        </w:rPr>
      </w:pPr>
      <w:r>
        <w:rPr>
          <w:rFonts w:ascii="GHEA Grapalat" w:hAnsi="GHEA Grapalat"/>
          <w:spacing w:val="-6"/>
        </w:rPr>
        <w:br w:type="page"/>
      </w:r>
    </w:p>
    <w:p w14:paraId="2EB385F3" w14:textId="22A68A47"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364061">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074ECB">
        <w:rPr>
          <w:rFonts w:ascii="GHEA Grapalat" w:hAnsi="GHEA Grapalat"/>
          <w:spacing w:val="-6"/>
        </w:rPr>
        <w:t>ШМАКТ-GHAPDzB-26/1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826744C" w14:textId="39101A75"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52496B">
        <w:rPr>
          <w:rFonts w:ascii="GHEA Grapalat" w:hAnsi="GHEA Grapalat"/>
        </w:rPr>
        <w:t>&lt;&lt;</w:t>
      </w:r>
      <w:r w:rsidR="0052496B">
        <w:rPr>
          <w:rFonts w:ascii="GHEA Grapalat" w:hAnsi="GHEA Grapalat"/>
          <w:i/>
        </w:rPr>
        <w:t xml:space="preserve">Коммунальное хозяйство Ани&gt;&gt; общины Ани, Ширакский </w:t>
      </w:r>
      <w:proofErr w:type="spellStart"/>
      <w:r w:rsidR="0052496B">
        <w:rPr>
          <w:rFonts w:ascii="GHEA Grapalat" w:hAnsi="GHEA Grapalat"/>
          <w:i/>
        </w:rPr>
        <w:t>марз</w:t>
      </w:r>
      <w:proofErr w:type="spellEnd"/>
      <w:r w:rsidR="0052496B">
        <w:rPr>
          <w:rFonts w:ascii="GHEA Grapalat" w:hAnsi="GHEA Grapalat"/>
          <w:i/>
        </w:rPr>
        <w:t>, Республика Армения</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486A37"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31F9B5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E965C60" w14:textId="31345C92"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455E5" w:rsidRPr="00516C9D">
        <w:rPr>
          <w:rFonts w:ascii="GHEA Grapalat" w:hAnsi="GHEA Grapalat"/>
          <w:sz w:val="24"/>
          <w:szCs w:val="24"/>
        </w:rPr>
        <w:t>ani.hamaynqapetaran.91@mail.ru</w:t>
      </w:r>
      <w:r w:rsidR="00E455E5" w:rsidRPr="009044F1">
        <w:rPr>
          <w:rFonts w:ascii="GHEA Grapalat" w:hAnsi="GHEA Grapalat"/>
          <w:sz w:val="24"/>
          <w:szCs w:val="24"/>
        </w:rPr>
        <w:t>.</w:t>
      </w:r>
    </w:p>
    <w:p w14:paraId="2962A292"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14:paraId="480390C2"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4BD5348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4D4CCE8C" w14:textId="1A2B90D6"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51A5C">
        <w:rPr>
          <w:rFonts w:ascii="GHEA Grapalat" w:hAnsi="GHEA Grapalat"/>
          <w:b/>
        </w:rPr>
        <w:t>пластиковые мусорные  баки</w:t>
      </w:r>
      <w:r w:rsidR="00B51A5C" w:rsidRPr="009044F1">
        <w:rPr>
          <w:rFonts w:ascii="GHEA Grapalat" w:hAnsi="GHEA Grapalat"/>
          <w:i w:val="0"/>
          <w:sz w:val="24"/>
          <w:szCs w:val="24"/>
        </w:rPr>
        <w:t xml:space="preserve"> (далее — также товар) для нужд </w:t>
      </w:r>
      <w:r w:rsidR="00B51A5C">
        <w:rPr>
          <w:rFonts w:ascii="GHEA Grapalat" w:hAnsi="GHEA Grapalat"/>
          <w:i w:val="0"/>
          <w:sz w:val="24"/>
          <w:szCs w:val="24"/>
        </w:rPr>
        <w:t xml:space="preserve">&lt;&lt;Коммунальное хозяйство Ани&gt;&gt; общины Ани, Ширакский </w:t>
      </w:r>
      <w:proofErr w:type="spellStart"/>
      <w:r w:rsidR="00B51A5C">
        <w:rPr>
          <w:rFonts w:ascii="GHEA Grapalat" w:hAnsi="GHEA Grapalat"/>
          <w:i w:val="0"/>
          <w:sz w:val="24"/>
          <w:szCs w:val="24"/>
        </w:rPr>
        <w:t>марз</w:t>
      </w:r>
      <w:proofErr w:type="spellEnd"/>
      <w:r w:rsidR="00B51A5C" w:rsidRPr="009044F1">
        <w:rPr>
          <w:rFonts w:ascii="GHEA Grapalat" w:hAnsi="GHEA Grapalat"/>
          <w:i w:val="0"/>
          <w:sz w:val="24"/>
          <w:szCs w:val="24"/>
        </w:rPr>
        <w:t>, которые сгруппированы в лоты "</w:t>
      </w:r>
      <w:r w:rsidR="00B51A5C">
        <w:rPr>
          <w:rFonts w:ascii="GHEA Grapalat" w:hAnsi="GHEA Grapalat"/>
          <w:i w:val="0"/>
          <w:sz w:val="24"/>
          <w:szCs w:val="24"/>
        </w:rPr>
        <w:t>1 /один/</w:t>
      </w:r>
      <w:r w:rsidR="00B51A5C"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6DF7A573" w14:textId="77777777" w:rsidTr="00AD432A">
        <w:trPr>
          <w:jc w:val="center"/>
        </w:trPr>
        <w:tc>
          <w:tcPr>
            <w:tcW w:w="2776" w:type="dxa"/>
            <w:gridSpan w:val="2"/>
            <w:vAlign w:val="center"/>
          </w:tcPr>
          <w:p w14:paraId="169CB0D8"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14391C19"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4802842C" w14:textId="77777777" w:rsidTr="00AD432A">
        <w:trPr>
          <w:jc w:val="center"/>
        </w:trPr>
        <w:tc>
          <w:tcPr>
            <w:tcW w:w="1530" w:type="dxa"/>
            <w:vAlign w:val="center"/>
          </w:tcPr>
          <w:p w14:paraId="509319B9" w14:textId="77777777"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364EAC3E" w14:textId="77777777"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03329ECB" w14:textId="77777777"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AD432A" w:rsidRPr="009044F1" w14:paraId="6B423680" w14:textId="77777777" w:rsidTr="00AD432A">
        <w:trPr>
          <w:jc w:val="center"/>
        </w:trPr>
        <w:tc>
          <w:tcPr>
            <w:tcW w:w="1530" w:type="dxa"/>
            <w:vAlign w:val="center"/>
          </w:tcPr>
          <w:p w14:paraId="23956F32" w14:textId="77777777"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14:paraId="36D7882A" w14:textId="0A3A1BCF" w:rsidR="00AD432A" w:rsidRPr="006B3371" w:rsidRDefault="004E4641" w:rsidP="00AD432A">
            <w:pPr>
              <w:pStyle w:val="BodyTextIndent2"/>
              <w:widowControl w:val="0"/>
              <w:spacing w:after="120" w:line="240" w:lineRule="auto"/>
              <w:ind w:firstLine="0"/>
              <w:jc w:val="center"/>
              <w:rPr>
                <w:rFonts w:ascii="GHEA Grapalat" w:hAnsi="GHEA Grapalat"/>
              </w:rPr>
            </w:pPr>
            <w:r w:rsidRPr="006B3371">
              <w:rPr>
                <w:rFonts w:ascii="GHEA Grapalat" w:hAnsi="GHEA Grapalat"/>
              </w:rPr>
              <w:t>3006000</w:t>
            </w:r>
          </w:p>
        </w:tc>
        <w:tc>
          <w:tcPr>
            <w:tcW w:w="6458" w:type="dxa"/>
            <w:vAlign w:val="center"/>
          </w:tcPr>
          <w:p w14:paraId="058F732D" w14:textId="4506A724" w:rsidR="00AD432A" w:rsidRPr="006B3371" w:rsidRDefault="004E4641" w:rsidP="00B46D58">
            <w:pPr>
              <w:pStyle w:val="BodyTextIndent2"/>
              <w:widowControl w:val="0"/>
              <w:spacing w:after="120" w:line="240" w:lineRule="auto"/>
              <w:ind w:firstLine="0"/>
              <w:rPr>
                <w:rFonts w:ascii="GHEA Grapalat" w:hAnsi="GHEA Grapalat"/>
                <w:u w:val="single"/>
                <w:vertAlign w:val="subscript"/>
              </w:rPr>
            </w:pPr>
            <w:r w:rsidRPr="006B3371">
              <w:rPr>
                <w:rFonts w:ascii="GHEA Grapalat" w:hAnsi="GHEA Grapalat" w:cstheme="minorBidi"/>
                <w:b/>
                <w:bCs/>
                <w:color w:val="000000" w:themeColor="text1"/>
                <w:lang w:val="hy-AM"/>
              </w:rPr>
              <w:t>ПЛАСТИКОВЫЕ МУСОРНЫЕ БАКИ</w:t>
            </w:r>
          </w:p>
        </w:tc>
      </w:tr>
    </w:tbl>
    <w:p w14:paraId="63951D41" w14:textId="77777777"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3F8F6E80" w14:textId="1ED7F535" w:rsidR="00753E6E" w:rsidRPr="009044F1" w:rsidRDefault="00693101" w:rsidP="006B3371">
      <w:pPr>
        <w:widowControl w:val="0"/>
        <w:spacing w:after="160"/>
        <w:jc w:val="center"/>
        <w:rPr>
          <w:rFonts w:ascii="GHEA Grapalat" w:hAnsi="GHEA Grapalat" w:cs="Arial Armenian"/>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r w:rsidR="00096865" w:rsidRPr="009044F1">
        <w:rPr>
          <w:rFonts w:ascii="GHEA Grapalat" w:hAnsi="GHEA Grapalat"/>
        </w:rPr>
        <w:t>2.1</w:t>
      </w:r>
      <w:r w:rsidR="008E6E51" w:rsidRPr="008E6E51">
        <w:rPr>
          <w:rFonts w:ascii="GHEA Grapalat" w:hAnsi="GHEA Grapalat"/>
        </w:rPr>
        <w:t>.</w:t>
      </w:r>
      <w:r w:rsidRPr="00090699">
        <w:rPr>
          <w:rFonts w:ascii="GHEA Grapalat" w:hAnsi="GHEA Grapalat"/>
        </w:rPr>
        <w:tab/>
      </w:r>
      <w:r w:rsidR="00096865" w:rsidRPr="009044F1">
        <w:rPr>
          <w:rFonts w:ascii="GHEA Grapalat" w:hAnsi="GHEA Grapalat"/>
        </w:rPr>
        <w:t>В настоящей процедуре не имеют права участвовать лица:</w:t>
      </w:r>
    </w:p>
    <w:p w14:paraId="7C8EF4A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34D51F7"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184E1E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07EFA10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F00D805"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14:paraId="2E6BE8D2" w14:textId="77777777"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4228035E"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4161560"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E3ED0C1" w14:textId="77777777"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ADB3D87" w14:textId="77777777"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71E15518"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C8A6743" w14:textId="77777777"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4A864C3"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2E443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58FBAE5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A5D5BC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A970FB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43270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B3C933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DE8080F"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989FD1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DBF4CC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EF2081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62D86B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B950572"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7EFEDBC0"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12413FD3"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6C3A4ADB"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3569F29"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D249513"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F77E80B"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60DEECC"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F8EEB3D"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8E368EA" w14:textId="09864E05"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073CA61D"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CBD567D"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6ABDCD7"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A43FF5E"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2DA89C21" w14:textId="2F56F4B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4D06352E"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232FB48"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8DEBD43"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140FB7D2"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A0B9CE0" w14:textId="4854EA62"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8542A4">
        <w:rPr>
          <w:rFonts w:ascii="GHEA Grapalat" w:hAnsi="GHEA Grapalat"/>
          <w:sz w:val="24"/>
          <w:szCs w:val="24"/>
        </w:rPr>
        <w:t>запрос котировок</w:t>
      </w:r>
      <w:r w:rsidRPr="009044F1">
        <w:rPr>
          <w:rFonts w:ascii="GHEA Grapalat" w:hAnsi="GHEA Grapalat"/>
          <w:sz w:val="24"/>
          <w:szCs w:val="24"/>
        </w:rPr>
        <w:t>.</w:t>
      </w:r>
    </w:p>
    <w:p w14:paraId="6A8E0FF2" w14:textId="75010D71"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685C79" w:rsidRPr="00685C79">
        <w:rPr>
          <w:rFonts w:ascii="GHEA Grapalat" w:hAnsi="GHEA Grapalat"/>
          <w:sz w:val="24"/>
          <w:szCs w:val="24"/>
        </w:rPr>
        <w:t xml:space="preserve">РА, Ширакский </w:t>
      </w:r>
      <w:proofErr w:type="spellStart"/>
      <w:r w:rsidR="00685C79" w:rsidRPr="00685C79">
        <w:rPr>
          <w:rFonts w:ascii="GHEA Grapalat" w:hAnsi="GHEA Grapalat"/>
          <w:sz w:val="24"/>
          <w:szCs w:val="24"/>
        </w:rPr>
        <w:t>марз</w:t>
      </w:r>
      <w:proofErr w:type="spellEnd"/>
      <w:r w:rsidR="00685C79" w:rsidRPr="00685C79">
        <w:rPr>
          <w:rFonts w:ascii="GHEA Grapalat" w:hAnsi="GHEA Grapalat"/>
          <w:sz w:val="24"/>
          <w:szCs w:val="24"/>
        </w:rPr>
        <w:t xml:space="preserve">, г. </w:t>
      </w:r>
      <w:proofErr w:type="spellStart"/>
      <w:r w:rsidR="00685C79" w:rsidRPr="00685C79">
        <w:rPr>
          <w:rFonts w:ascii="GHEA Grapalat" w:hAnsi="GHEA Grapalat"/>
          <w:sz w:val="24"/>
          <w:szCs w:val="24"/>
        </w:rPr>
        <w:t>Маралик</w:t>
      </w:r>
      <w:proofErr w:type="spellEnd"/>
      <w:r w:rsidR="00685C79" w:rsidRPr="00685C79">
        <w:rPr>
          <w:rFonts w:ascii="GHEA Grapalat" w:hAnsi="GHEA Grapalat"/>
          <w:sz w:val="24"/>
          <w:szCs w:val="24"/>
        </w:rPr>
        <w:t xml:space="preserve">, </w:t>
      </w:r>
      <w:proofErr w:type="spellStart"/>
      <w:r w:rsidR="00685C79" w:rsidRPr="00685C79">
        <w:rPr>
          <w:rFonts w:ascii="GHEA Grapalat" w:hAnsi="GHEA Grapalat"/>
          <w:sz w:val="24"/>
          <w:szCs w:val="24"/>
        </w:rPr>
        <w:t>Мадатян</w:t>
      </w:r>
      <w:proofErr w:type="spellEnd"/>
      <w:r w:rsidR="00685C79" w:rsidRPr="00685C79">
        <w:rPr>
          <w:rFonts w:ascii="GHEA Grapalat" w:hAnsi="GHEA Grapalat"/>
          <w:sz w:val="24"/>
          <w:szCs w:val="24"/>
        </w:rPr>
        <w:t xml:space="preserve"> 1 /муниципалитет Ани/ </w:t>
      </w:r>
      <w:r>
        <w:rPr>
          <w:rFonts w:ascii="GHEA Grapalat" w:hAnsi="GHEA Grapalat"/>
          <w:sz w:val="24"/>
          <w:szCs w:val="24"/>
        </w:rPr>
        <w:t>не позднее, чем "</w:t>
      </w:r>
      <w:r w:rsidR="00685C79" w:rsidRPr="00685C79">
        <w:rPr>
          <w:rFonts w:ascii="GHEA Grapalat" w:hAnsi="GHEA Grapalat"/>
          <w:sz w:val="24"/>
          <w:szCs w:val="24"/>
        </w:rPr>
        <w:t>15:00</w:t>
      </w:r>
      <w:r>
        <w:rPr>
          <w:rFonts w:ascii="GHEA Grapalat" w:hAnsi="GHEA Grapalat"/>
          <w:sz w:val="24"/>
          <w:szCs w:val="24"/>
        </w:rPr>
        <w:t>" часов "</w:t>
      </w:r>
      <w:r w:rsidR="00685C79" w:rsidRPr="00685C79">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7069732" w14:textId="18AA285C"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85C79">
        <w:rPr>
          <w:rFonts w:ascii="GHEA Grapalat" w:hAnsi="GHEA Grapalat"/>
          <w:sz w:val="24"/>
          <w:szCs w:val="24"/>
        </w:rPr>
        <w:t>Сатеник</w:t>
      </w:r>
      <w:proofErr w:type="spellEnd"/>
      <w:r w:rsidR="00685C79">
        <w:rPr>
          <w:rFonts w:ascii="GHEA Grapalat" w:hAnsi="GHEA Grapalat"/>
          <w:sz w:val="24"/>
          <w:szCs w:val="24"/>
        </w:rPr>
        <w:t xml:space="preserve"> </w:t>
      </w:r>
      <w:proofErr w:type="spellStart"/>
      <w:r w:rsidR="00685C79">
        <w:rPr>
          <w:rFonts w:ascii="GHEA Grapalat" w:hAnsi="GHEA Grapalat"/>
          <w:sz w:val="24"/>
          <w:szCs w:val="24"/>
        </w:rPr>
        <w:t>Закарян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E342AB"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3814401"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1AC8C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2B969401"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4AB8A5EE"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28C284D0"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96DE1E0"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177F1EB3"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1"/>
        <w:t>7</w:t>
      </w:r>
      <w:r w:rsidR="005F25EF" w:rsidRPr="008E138A">
        <w:rPr>
          <w:rFonts w:ascii="GHEA Grapalat" w:hAnsi="GHEA Grapalat" w:cs="Sylfaen"/>
          <w:sz w:val="24"/>
          <w:szCs w:val="24"/>
        </w:rPr>
        <w:t>:</w:t>
      </w:r>
      <w:r w:rsidR="00932115" w:rsidRPr="008E138A">
        <w:t xml:space="preserve"> </w:t>
      </w:r>
    </w:p>
    <w:p w14:paraId="02C98815"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98D32ED"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8E783BA"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4B57F16"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1D96D66"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D46A5F1"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A58D7C2" w14:textId="77777777" w:rsidR="0049655D" w:rsidRDefault="0049655D">
      <w:pPr>
        <w:rPr>
          <w:rFonts w:ascii="GHEA Grapalat" w:hAnsi="GHEA Grapalat"/>
          <w:b/>
        </w:rPr>
      </w:pPr>
    </w:p>
    <w:p w14:paraId="0D59F2B7"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4EC103A9"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DB6588A"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376F806C"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9E845A"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1B4857B9"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15A24AE"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3A3E0433"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7833DBF6"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788A587C"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6E719171"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46EBDF3"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4779D2F7"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79F36B5"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C1BD053"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213B428" w14:textId="355AACF8"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650246">
        <w:rPr>
          <w:rFonts w:ascii="GHEA Grapalat" w:hAnsi="GHEA Grapalat"/>
          <w:sz w:val="24"/>
          <w:szCs w:val="24"/>
        </w:rPr>
        <w:t>7</w:t>
      </w:r>
      <w:r w:rsidRPr="009044F1">
        <w:rPr>
          <w:rFonts w:ascii="GHEA Grapalat" w:hAnsi="GHEA Grapalat"/>
          <w:sz w:val="24"/>
          <w:szCs w:val="24"/>
        </w:rPr>
        <w:t>"-ый день в "</w:t>
      </w:r>
      <w:r w:rsidR="00650246">
        <w:rPr>
          <w:rFonts w:ascii="GHEA Grapalat" w:hAnsi="GHEA Grapalat"/>
          <w:sz w:val="24"/>
          <w:szCs w:val="24"/>
        </w:rPr>
        <w:t>15:00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68F31841"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50F65885"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15AEB72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AB59FB8"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BD5166"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7DE8A40C"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EA531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881DD57"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915197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97FA3CE"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40BBF60B" w14:textId="0EB79E55"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50246">
        <w:rPr>
          <w:rFonts w:ascii="GHEA Grapalat" w:hAnsi="GHEA Grapalat"/>
          <w:i w:val="0"/>
          <w:sz w:val="24"/>
          <w:szCs w:val="24"/>
        </w:rPr>
        <w:t>Центрального</w:t>
      </w:r>
      <w:r w:rsidR="00650246" w:rsidRPr="00F27F7F">
        <w:rPr>
          <w:rFonts w:ascii="GHEA Grapalat" w:hAnsi="GHEA Grapalat"/>
          <w:i w:val="0"/>
          <w:sz w:val="24"/>
          <w:szCs w:val="24"/>
        </w:rPr>
        <w:t xml:space="preserve"> банк</w:t>
      </w:r>
      <w:r w:rsidR="00650246">
        <w:rPr>
          <w:rFonts w:ascii="GHEA Grapalat" w:hAnsi="GHEA Grapalat"/>
          <w:i w:val="0"/>
          <w:sz w:val="24"/>
          <w:szCs w:val="24"/>
        </w:rPr>
        <w:t>а РА</w:t>
      </w:r>
      <w:r w:rsidR="00A01157">
        <w:rPr>
          <w:rFonts w:ascii="GHEA Grapalat" w:hAnsi="GHEA Grapalat"/>
          <w:i w:val="0"/>
          <w:sz w:val="24"/>
          <w:szCs w:val="24"/>
        </w:rPr>
        <w:t>.</w:t>
      </w:r>
    </w:p>
    <w:p w14:paraId="05DAE688"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9CA9D6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2D05B33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4EB9184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2DE61B37"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6FAECD4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005A410" w14:textId="77777777"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1373C51E"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B5DD86D"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A44C735"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B9B0E86"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6891575"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408D6D6" w14:textId="77777777"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7226A575"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FA671EA" w14:textId="77777777"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F6CF3F3"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1D7983A"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6F7D8F0"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D4A504B"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6F736AC"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74F92DD6"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16606447" w14:textId="77777777"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AF3C340" w14:textId="77777777" w:rsidR="00B24E4B" w:rsidRDefault="00B24E4B" w:rsidP="00B24E4B">
      <w:pPr>
        <w:pStyle w:val="ListParagraph"/>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44961E5B" w14:textId="77777777"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14:paraId="4E175410" w14:textId="77777777"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14:paraId="7000BCD5" w14:textId="77777777"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67591B1B" w14:textId="77777777" w:rsidR="003822FA" w:rsidRDefault="003822FA" w:rsidP="00B46D58">
      <w:pPr>
        <w:widowControl w:val="0"/>
        <w:tabs>
          <w:tab w:val="left" w:pos="1276"/>
        </w:tabs>
        <w:spacing w:after="160"/>
        <w:ind w:firstLine="567"/>
        <w:jc w:val="both"/>
        <w:rPr>
          <w:rFonts w:ascii="GHEA Grapalat" w:hAnsi="GHEA Grapalat"/>
        </w:rPr>
      </w:pPr>
    </w:p>
    <w:p w14:paraId="6071D205"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992E349"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3261659"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7344254"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AE15CDE"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3B8C902"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330402F5"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BF2317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55F9DFB"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503C8F88"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E5B3D15"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D431EF4" w14:textId="77CB4431"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51D4B">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230745B1" w14:textId="77777777"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690962FA"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826FC32"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AA5C8CD"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F50286C" w14:textId="610A4971" w:rsidR="000313A6" w:rsidRPr="009044F1" w:rsidRDefault="00AA0AD8" w:rsidP="00D51D4B">
      <w:pPr>
        <w:jc w:val="center"/>
        <w:rPr>
          <w:rFonts w:ascii="GHEA Grapalat" w:hAnsi="GHEA Grapalat" w:cs="Arial"/>
          <w:b/>
          <w:iCs/>
        </w:rPr>
      </w:pPr>
      <w:r w:rsidRPr="009044F1">
        <w:rPr>
          <w:rFonts w:ascii="GHEA Grapalat" w:hAnsi="GHEA Grapalat"/>
          <w:b/>
        </w:rPr>
        <w:t>9. ЗАКЛЮЧЕНИЕ ДОГОВОРА</w:t>
      </w:r>
    </w:p>
    <w:p w14:paraId="212B9DE3"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154E176"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505A371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0007BA5" w14:textId="77777777"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14:paraId="1D94404F"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B73E898"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08AEFD84"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3C4072D1" w14:textId="62B057EE"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p>
    <w:p w14:paraId="0F8188CE" w14:textId="277C2EC6"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14:paraId="776A083F"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9CB48AE"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5E21ED" w14:textId="77777777"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14:paraId="6B48497A"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4F37B8FE" w14:textId="1FB6C98D"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5B76C2" w:rsidRPr="005B76C2">
        <w:rPr>
          <w:rFonts w:ascii="GHEA Grapalat" w:hAnsi="GHEA Grapalat"/>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14:paraId="27C0C2DD"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0EDF818E" w14:textId="2E14DDAB"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5B76C2">
        <w:rPr>
          <w:rFonts w:ascii="GHEA Grapalat" w:hAnsi="GHEA Grapalat"/>
        </w:rPr>
        <w:t>2</w:t>
      </w:r>
      <w:r w:rsidR="00411A25">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2F79D032"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F34DD10"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A1192EA"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6F3E0E9F"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AC3CE04" w14:textId="77777777" w:rsidR="001075CA" w:rsidRDefault="001075CA" w:rsidP="001075CA">
      <w:pPr>
        <w:widowControl w:val="0"/>
        <w:tabs>
          <w:tab w:val="left" w:pos="1134"/>
        </w:tabs>
        <w:spacing w:after="160"/>
        <w:ind w:firstLine="567"/>
        <w:jc w:val="both"/>
        <w:rPr>
          <w:ins w:id="6"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04C34ACB"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53191155"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03BABD94"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2E07861F"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0694EC56"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E1B2E75"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3D22C5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FC3742" w14:textId="2CA56421"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Совета старейшин общины, в случае иных заказчиков — на основании решения руководителя уполномоченного органа.</w:t>
      </w:r>
    </w:p>
    <w:p w14:paraId="76E0D28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9F8EF3E"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DFED68B"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479751A" w14:textId="77777777" w:rsidR="00C54730" w:rsidRPr="00182C2E" w:rsidRDefault="00C54730" w:rsidP="00C54730">
      <w:pPr>
        <w:jc w:val="center"/>
        <w:rPr>
          <w:rFonts w:ascii="GHEA Grapalat" w:hAnsi="GHEA Grapalat"/>
          <w:b/>
        </w:rPr>
      </w:pPr>
    </w:p>
    <w:p w14:paraId="028E41C9"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267E7F9B" w14:textId="77777777" w:rsidR="00C54730" w:rsidRPr="00182C2E" w:rsidRDefault="00C54730" w:rsidP="00C54730">
      <w:pPr>
        <w:jc w:val="center"/>
        <w:rPr>
          <w:rFonts w:ascii="GHEA Grapalat" w:hAnsi="GHEA Grapalat"/>
          <w:b/>
        </w:rPr>
      </w:pPr>
    </w:p>
    <w:p w14:paraId="5DF23101"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F4EE016"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FF774F8"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534F4B26"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402D0CA"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B10A303"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84A6475"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8FCC97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4C91EA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2AA2A17"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51D6F07"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75391BA2"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2AE6099E"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60BBE4D"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B9069E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0E3B021C"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8CC9B15"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C661CDE"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46E38E1"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388ED79"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70B1DB6"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07FB88B"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2ED775C7"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ACE1F7F"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09B1A8F"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956CE79"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23BA86F" w14:textId="77777777" w:rsidR="00AE679C" w:rsidRPr="009044F1" w:rsidRDefault="00AE679C" w:rsidP="00B46D58">
      <w:pPr>
        <w:widowControl w:val="0"/>
        <w:spacing w:after="160"/>
        <w:jc w:val="center"/>
        <w:rPr>
          <w:rFonts w:ascii="GHEA Grapalat" w:hAnsi="GHEA Grapalat" w:cs="Sylfaen"/>
          <w:b/>
        </w:rPr>
      </w:pPr>
    </w:p>
    <w:p w14:paraId="25B9982C" w14:textId="77777777" w:rsidR="004373E3" w:rsidRDefault="004373E3" w:rsidP="00B46D58">
      <w:pPr>
        <w:rPr>
          <w:rFonts w:ascii="GHEA Grapalat" w:hAnsi="GHEA Grapalat"/>
          <w:b/>
        </w:rPr>
      </w:pPr>
      <w:r>
        <w:rPr>
          <w:rFonts w:ascii="GHEA Grapalat" w:hAnsi="GHEA Grapalat"/>
          <w:b/>
        </w:rPr>
        <w:br w:type="page"/>
      </w:r>
    </w:p>
    <w:p w14:paraId="5C0F8E6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5BD6C4A8" w14:textId="77777777" w:rsidR="008842CE" w:rsidRPr="00374F4A" w:rsidRDefault="008842CE" w:rsidP="00B46D58">
      <w:pPr>
        <w:widowControl w:val="0"/>
        <w:spacing w:after="160"/>
        <w:jc w:val="center"/>
        <w:rPr>
          <w:rFonts w:ascii="GHEA Grapalat" w:hAnsi="GHEA Grapalat"/>
          <w:b/>
        </w:rPr>
      </w:pPr>
    </w:p>
    <w:p w14:paraId="5943468F" w14:textId="1E606304"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8542A4">
        <w:rPr>
          <w:rFonts w:ascii="GHEA Grapalat" w:hAnsi="GHEA Grapalat"/>
          <w:b/>
        </w:rPr>
        <w:t>ЗАПРОС КОТИРОВОК</w:t>
      </w:r>
    </w:p>
    <w:p w14:paraId="085DEFE9"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16C9799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A4A555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0B7FE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C21FB22"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EAC15BA"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0ACA5A43"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0FF58014"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583F3A88"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CB56740"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2"/>
        <w:t>15</w:t>
      </w:r>
    </w:p>
    <w:p w14:paraId="00A83E6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16EAC31"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1DD0A52D"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685D7853" w14:textId="1A1FF4E1"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92982">
        <w:rPr>
          <w:rFonts w:ascii="GHEA Grapalat" w:hAnsi="GHEA Grapalat"/>
          <w:lang w:val="hy-AM"/>
        </w:rPr>
        <w:t>2/</w:t>
      </w:r>
      <w:r w:rsidR="00392982">
        <w:rPr>
          <w:rFonts w:ascii="GHEA Grapalat" w:hAnsi="GHEA Grapalat"/>
        </w:rPr>
        <w:t>двух/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4DE0535"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7AA22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5FABEBEA"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18654DC"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7972687D"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351F8B2E"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62B42A6"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14A8931A" w14:textId="77777777" w:rsidR="00ED59E0" w:rsidRDefault="00ED59E0" w:rsidP="00B46D58">
      <w:pPr>
        <w:widowControl w:val="0"/>
        <w:tabs>
          <w:tab w:val="left" w:pos="1134"/>
        </w:tabs>
        <w:spacing w:after="160"/>
        <w:ind w:firstLine="567"/>
        <w:jc w:val="both"/>
        <w:rPr>
          <w:rFonts w:ascii="GHEA Grapalat" w:hAnsi="GHEA Grapalat"/>
        </w:rPr>
      </w:pPr>
    </w:p>
    <w:p w14:paraId="22201A26" w14:textId="77777777" w:rsidR="00ED59E0" w:rsidRDefault="00ED59E0" w:rsidP="00B46D58">
      <w:pPr>
        <w:widowControl w:val="0"/>
        <w:tabs>
          <w:tab w:val="left" w:pos="1134"/>
        </w:tabs>
        <w:spacing w:after="160"/>
        <w:ind w:firstLine="567"/>
        <w:jc w:val="both"/>
        <w:rPr>
          <w:rFonts w:ascii="GHEA Grapalat" w:hAnsi="GHEA Grapalat"/>
        </w:rPr>
      </w:pPr>
    </w:p>
    <w:p w14:paraId="4497E524" w14:textId="77777777" w:rsidR="00ED59E0" w:rsidRPr="00E267E5" w:rsidRDefault="00ED59E0" w:rsidP="00B46D58">
      <w:pPr>
        <w:widowControl w:val="0"/>
        <w:tabs>
          <w:tab w:val="left" w:pos="1134"/>
        </w:tabs>
        <w:spacing w:after="160"/>
        <w:ind w:firstLine="567"/>
        <w:jc w:val="both"/>
        <w:rPr>
          <w:rFonts w:ascii="GHEA Grapalat" w:hAnsi="GHEA Grapalat"/>
        </w:rPr>
      </w:pPr>
    </w:p>
    <w:p w14:paraId="123E7EE8"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297422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FD2A584"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F24ABB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72DCA37"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32C6B600"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2F51EB3F"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33510CD2"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1EEDA6AB"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40A963AF"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72C9721C"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663493F2"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06CF673E"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0498AE15"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72DA93E6"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3BE6BBE3"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4CDD936E" w14:textId="4668C1FC"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6B6DC304" w14:textId="75E92DFD"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8542A4">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E830D4">
        <w:rPr>
          <w:rFonts w:ascii="GHEA Grapalat" w:hAnsi="GHEA Grapalat"/>
          <w:b/>
          <w:sz w:val="24"/>
          <w:szCs w:val="24"/>
        </w:rPr>
        <w:t>ШМАКТ-GHAPDzB-26/1</w:t>
      </w:r>
      <w:r w:rsidR="006132ED">
        <w:rPr>
          <w:rFonts w:ascii="GHEA Grapalat" w:hAnsi="GHEA Grapalat"/>
          <w:sz w:val="24"/>
          <w:szCs w:val="24"/>
        </w:rPr>
        <w:t>"</w:t>
      </w:r>
    </w:p>
    <w:p w14:paraId="6CDF6B68" w14:textId="77777777" w:rsidR="00B2572B" w:rsidRPr="00374F4A" w:rsidRDefault="00B2572B" w:rsidP="00B46D58">
      <w:pPr>
        <w:widowControl w:val="0"/>
        <w:spacing w:after="120"/>
        <w:jc w:val="center"/>
        <w:rPr>
          <w:rFonts w:ascii="GHEA Grapalat" w:hAnsi="GHEA Grapalat" w:cs="Sylfaen"/>
          <w:b/>
        </w:rPr>
      </w:pPr>
    </w:p>
    <w:p w14:paraId="522877D4"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589F460" w14:textId="403F6D75"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830D4">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48710A73" w14:textId="77777777" w:rsidR="00B2572B" w:rsidRPr="00374F4A" w:rsidRDefault="00B2572B" w:rsidP="00B46D58">
      <w:pPr>
        <w:widowControl w:val="0"/>
        <w:spacing w:after="120"/>
        <w:jc w:val="center"/>
        <w:rPr>
          <w:rFonts w:ascii="GHEA Grapalat" w:hAnsi="GHEA Grapalat"/>
        </w:rPr>
      </w:pPr>
    </w:p>
    <w:p w14:paraId="33AAB61E"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7197CA8"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7D0181D"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3539FDA2"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C265397" w14:textId="62C1B2C4" w:rsidR="00374F4A" w:rsidRPr="00DA5EA0" w:rsidRDefault="00E830D4" w:rsidP="00E830D4">
      <w:pPr>
        <w:jc w:val="both"/>
        <w:rPr>
          <w:rFonts w:ascii="GHEA Grapalat" w:hAnsi="GHEA Grapalat"/>
        </w:rPr>
      </w:pPr>
      <w:r>
        <w:rPr>
          <w:rFonts w:ascii="GHEA Grapalat" w:hAnsi="GHEA Grapalat"/>
          <w:i/>
        </w:rPr>
        <w:t xml:space="preserve">&lt;&lt;Коммунальное хозяйство Ани&gt;&gt; общины Ани, Ширакский </w:t>
      </w:r>
      <w:proofErr w:type="spellStart"/>
      <w:r>
        <w:rPr>
          <w:rFonts w:ascii="GHEA Grapalat" w:hAnsi="GHEA Grapalat"/>
          <w:i/>
        </w:rPr>
        <w:t>марз</w:t>
      </w:r>
      <w:proofErr w:type="spellEnd"/>
      <w:r>
        <w:rPr>
          <w:rFonts w:ascii="GHEA Grapalat" w:hAnsi="GHEA Grapalat"/>
          <w:i/>
        </w:rPr>
        <w:t>, Республика Армения</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sidR="00074ECB">
        <w:rPr>
          <w:rFonts w:ascii="GHEA Grapalat" w:hAnsi="GHEA Grapalat"/>
        </w:rPr>
        <w:t>ШМАКТ-GHAPDzB-26/1</w:t>
      </w:r>
      <w:r w:rsidR="006132ED">
        <w:rPr>
          <w:rFonts w:ascii="GHEA Grapalat" w:hAnsi="GHEA Grapalat"/>
        </w:rPr>
        <w:t>"</w:t>
      </w:r>
      <w:r>
        <w:rPr>
          <w:rFonts w:ascii="GHEA Grapalat" w:hAnsi="GHEA Grapalat"/>
        </w:rPr>
        <w:t xml:space="preserve"> </w:t>
      </w:r>
      <w:r w:rsidR="005B5FED">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05617CE9"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8019AD7"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409DD351"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1C0A086"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48570BB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4E69FDCB"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A05E311"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EE4F96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1412343" w14:textId="77777777" w:rsidR="00B138F3" w:rsidRDefault="00B138F3" w:rsidP="00B46D58">
      <w:pPr>
        <w:jc w:val="both"/>
        <w:rPr>
          <w:rFonts w:ascii="GHEA Grapalat" w:hAnsi="GHEA Grapalat"/>
        </w:rPr>
      </w:pPr>
    </w:p>
    <w:p w14:paraId="7AF28D50"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6243D4F"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750D44A" w14:textId="77777777" w:rsidR="00B138F3" w:rsidRDefault="00B138F3" w:rsidP="00F96993">
      <w:pPr>
        <w:jc w:val="both"/>
        <w:rPr>
          <w:rFonts w:ascii="GHEA Grapalat" w:hAnsi="GHEA Grapalat"/>
        </w:rPr>
      </w:pPr>
    </w:p>
    <w:p w14:paraId="72ED1DD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9F47E2"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2955D2E" w14:textId="77777777" w:rsidR="00B16483" w:rsidRDefault="00B16483" w:rsidP="00F96993">
      <w:pPr>
        <w:jc w:val="both"/>
        <w:rPr>
          <w:rFonts w:ascii="GHEA Grapalat" w:hAnsi="GHEA Grapalat"/>
          <w:sz w:val="18"/>
          <w:szCs w:val="18"/>
        </w:rPr>
      </w:pPr>
    </w:p>
    <w:p w14:paraId="27246A68"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3B12D034"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BCA2C1D" w14:textId="77777777" w:rsidR="00B16483" w:rsidRPr="00D3436F" w:rsidRDefault="00B16483" w:rsidP="00B16483">
      <w:pPr>
        <w:tabs>
          <w:tab w:val="left" w:pos="7371"/>
        </w:tabs>
        <w:spacing w:after="160"/>
        <w:ind w:left="3544" w:firstLine="3"/>
        <w:jc w:val="both"/>
        <w:rPr>
          <w:rFonts w:ascii="GHEA Grapalat" w:hAnsi="GHEA Grapalat"/>
          <w:sz w:val="16"/>
        </w:rPr>
      </w:pPr>
    </w:p>
    <w:p w14:paraId="760B2A7A"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25697146"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592B5415"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6E4598AC"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7EFEDFAA" w14:textId="77777777" w:rsidR="009E1F0A" w:rsidRPr="004F23CF" w:rsidRDefault="009E1F0A" w:rsidP="009E1F0A">
      <w:pPr>
        <w:rPr>
          <w:rFonts w:ascii="GHEA Grapalat" w:hAnsi="GHEA Grapalat"/>
          <w:i/>
          <w:sz w:val="16"/>
          <w:vertAlign w:val="superscript"/>
          <w:lang w:val="es-ES"/>
        </w:rPr>
      </w:pPr>
    </w:p>
    <w:p w14:paraId="12D76D3A" w14:textId="17F4FC2D"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8542A4">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5B5FED">
        <w:rPr>
          <w:rFonts w:ascii="GHEA Grapalat" w:hAnsi="GHEA Grapalat"/>
        </w:rPr>
        <w:t>ШМАКТ-GHAPDzB-26/1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6D861645"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4C114ADA"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4E717BB7" w14:textId="09030FD0"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под кодом "</w:t>
      </w:r>
      <w:r w:rsidR="005B5FED">
        <w:rPr>
          <w:rFonts w:ascii="GHEA Grapalat" w:hAnsi="GHEA Grapalat"/>
        </w:rPr>
        <w:t>ШМАКТ-GHAPDzB-26/1</w:t>
      </w:r>
      <w:r w:rsidRPr="00AF791F">
        <w:rPr>
          <w:rFonts w:ascii="GHEA Grapalat" w:hAnsi="GHEA Grapalat"/>
        </w:rPr>
        <w:t>"*</w:t>
      </w:r>
    </w:p>
    <w:p w14:paraId="72A3F23F"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169141C4" w14:textId="7F29D1BF"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8542A4">
        <w:rPr>
          <w:rFonts w:ascii="GHEA Grapalat" w:hAnsi="GHEA Grapalat"/>
        </w:rPr>
        <w:t>запрос котировок</w:t>
      </w:r>
      <w:r>
        <w:rPr>
          <w:rFonts w:ascii="GHEA Grapalat" w:hAnsi="GHEA Grapalat"/>
        </w:rPr>
        <w:t xml:space="preserve"> случая     одновременного </w:t>
      </w:r>
    </w:p>
    <w:p w14:paraId="5D94BED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691DC3"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1A7806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1F5E2F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110AE4A"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7FB2C31" w14:textId="77777777" w:rsidR="006B3E56" w:rsidRDefault="006B3E56" w:rsidP="00B46D58">
      <w:pPr>
        <w:widowControl w:val="0"/>
        <w:spacing w:after="160"/>
        <w:jc w:val="both"/>
        <w:rPr>
          <w:ins w:id="7"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9DB2F71"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58B7BB25"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B936405"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3"/>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0070C4AD" w14:textId="77777777" w:rsidR="00923711" w:rsidRDefault="00923711">
      <w:pPr>
        <w:rPr>
          <w:rFonts w:ascii="GHEA Grapalat" w:hAnsi="GHEA Grapalat"/>
        </w:rPr>
      </w:pPr>
    </w:p>
    <w:p w14:paraId="0135BE73" w14:textId="77777777" w:rsidR="00110534" w:rsidRDefault="00F36AD3" w:rsidP="00B46D58">
      <w:pPr>
        <w:jc w:val="both"/>
        <w:rPr>
          <w:rFonts w:ascii="GHEA Grapalat" w:hAnsi="GHEA Grapalat"/>
        </w:rPr>
      </w:pPr>
      <w:r>
        <w:rPr>
          <w:rFonts w:ascii="GHEA Grapalat" w:hAnsi="GHEA Grapalat"/>
        </w:rPr>
        <w:t xml:space="preserve"> </w:t>
      </w:r>
    </w:p>
    <w:p w14:paraId="05D7EB98"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4775CC78"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0D31E32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4DE4C59B" w14:textId="77777777" w:rsidR="00F855BB" w:rsidRDefault="00F855BB" w:rsidP="00B46D58">
      <w:pPr>
        <w:tabs>
          <w:tab w:val="left" w:pos="7371"/>
        </w:tabs>
        <w:spacing w:after="160"/>
        <w:ind w:left="3544" w:firstLine="3"/>
        <w:jc w:val="both"/>
        <w:rPr>
          <w:rFonts w:ascii="GHEA Grapalat" w:hAnsi="GHEA Grapalat"/>
          <w:sz w:val="16"/>
          <w:lang w:val="hy-AM"/>
        </w:rPr>
      </w:pPr>
    </w:p>
    <w:p w14:paraId="5C7DB51B"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D99B8EE" w14:textId="77777777" w:rsidR="006B3E56" w:rsidRPr="00D3436F" w:rsidRDefault="006B3E56" w:rsidP="00B46D58">
      <w:pPr>
        <w:tabs>
          <w:tab w:val="left" w:pos="7371"/>
        </w:tabs>
        <w:spacing w:after="160"/>
        <w:ind w:left="3544" w:firstLine="3"/>
        <w:jc w:val="both"/>
        <w:rPr>
          <w:rFonts w:ascii="GHEA Grapalat" w:hAnsi="GHEA Grapalat"/>
          <w:sz w:val="16"/>
        </w:rPr>
      </w:pPr>
    </w:p>
    <w:p w14:paraId="6D58606B" w14:textId="77777777" w:rsidR="006B3E56" w:rsidRPr="00770B03" w:rsidRDefault="006B3E56" w:rsidP="00B46D58">
      <w:pPr>
        <w:tabs>
          <w:tab w:val="left" w:pos="7371"/>
        </w:tabs>
        <w:spacing w:after="160"/>
        <w:ind w:left="3544" w:firstLine="3"/>
        <w:jc w:val="both"/>
        <w:rPr>
          <w:rFonts w:ascii="GHEA Grapalat" w:hAnsi="GHEA Grapalat"/>
          <w:sz w:val="16"/>
        </w:rPr>
      </w:pPr>
    </w:p>
    <w:p w14:paraId="7277E087"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BED9E64"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65E24C33"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59233B1"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4D5EE1C" w14:textId="77777777" w:rsidR="00123294" w:rsidRDefault="00123294" w:rsidP="00B46D58">
      <w:pPr>
        <w:rPr>
          <w:rFonts w:ascii="GHEA Grapalat" w:hAnsi="GHEA Grapalat"/>
          <w:b/>
        </w:rPr>
      </w:pPr>
      <w:r>
        <w:rPr>
          <w:rFonts w:ascii="GHEA Grapalat" w:hAnsi="GHEA Grapalat"/>
          <w:b/>
        </w:rPr>
        <w:br w:type="page"/>
      </w:r>
    </w:p>
    <w:p w14:paraId="5E1C75B9" w14:textId="77777777" w:rsidR="00B048B2" w:rsidRDefault="00B048B2" w:rsidP="00B46D58">
      <w:pPr>
        <w:rPr>
          <w:rFonts w:ascii="GHEA Grapalat" w:hAnsi="GHEA Grapalat"/>
          <w:b/>
        </w:rPr>
      </w:pPr>
    </w:p>
    <w:p w14:paraId="04DD13FA"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30540229" w14:textId="24CAD652"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8542A4">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074ECB">
        <w:rPr>
          <w:rFonts w:ascii="GHEA Grapalat" w:hAnsi="GHEA Grapalat"/>
          <w:b/>
          <w:sz w:val="24"/>
          <w:szCs w:val="24"/>
        </w:rPr>
        <w:t>ШМАКТ-GHAPDzB-26/1</w:t>
      </w:r>
      <w:r>
        <w:rPr>
          <w:rFonts w:ascii="GHEA Grapalat" w:hAnsi="GHEA Grapalat"/>
          <w:b/>
          <w:sz w:val="24"/>
          <w:szCs w:val="24"/>
        </w:rPr>
        <w:t>"</w:t>
      </w:r>
      <w:r>
        <w:rPr>
          <w:rStyle w:val="FootnoteReference"/>
          <w:rFonts w:ascii="GHEA Grapalat" w:hAnsi="GHEA Grapalat"/>
          <w:b/>
          <w:sz w:val="24"/>
          <w:szCs w:val="24"/>
        </w:rPr>
        <w:footnoteReference w:customMarkFollows="1" w:id="4"/>
        <w:t>*</w:t>
      </w:r>
    </w:p>
    <w:p w14:paraId="21E3BC68" w14:textId="77777777" w:rsidR="00D043C1" w:rsidRPr="009044F1" w:rsidRDefault="00D043C1" w:rsidP="00D043C1">
      <w:pPr>
        <w:widowControl w:val="0"/>
        <w:spacing w:after="160"/>
        <w:ind w:left="567" w:right="565"/>
        <w:jc w:val="center"/>
        <w:rPr>
          <w:rFonts w:ascii="GHEA Grapalat" w:hAnsi="GHEA Grapalat"/>
          <w:b/>
        </w:rPr>
      </w:pPr>
    </w:p>
    <w:p w14:paraId="38BFAFA2"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2CC1A921"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1C821136"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44DAFD43"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2032D978"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59CD9A2C" w14:textId="7A76BDA4"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074ECB">
        <w:rPr>
          <w:rFonts w:ascii="GHEA Grapalat" w:hAnsi="GHEA Grapalat"/>
        </w:rPr>
        <w:t>ШМАКТ-GHAPDzB-26/1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7FD88D3E" w14:textId="77777777" w:rsidTr="00FF3F2A">
        <w:tc>
          <w:tcPr>
            <w:tcW w:w="1042" w:type="dxa"/>
            <w:vMerge w:val="restart"/>
            <w:vAlign w:val="center"/>
          </w:tcPr>
          <w:p w14:paraId="3FA0720F" w14:textId="77777777" w:rsidR="00EE1022" w:rsidRDefault="00EE1022" w:rsidP="00FF3F2A">
            <w:pPr>
              <w:widowControl w:val="0"/>
              <w:jc w:val="center"/>
              <w:rPr>
                <w:rFonts w:ascii="GHEA Grapalat" w:hAnsi="GHEA Grapalat"/>
                <w:b/>
                <w:sz w:val="20"/>
                <w:szCs w:val="20"/>
              </w:rPr>
            </w:pPr>
          </w:p>
          <w:p w14:paraId="09448EC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26254BC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75115448" w14:textId="77777777" w:rsidTr="000811C1">
        <w:trPr>
          <w:trHeight w:val="696"/>
        </w:trPr>
        <w:tc>
          <w:tcPr>
            <w:tcW w:w="1042" w:type="dxa"/>
            <w:vMerge/>
            <w:vAlign w:val="center"/>
          </w:tcPr>
          <w:p w14:paraId="31AF8B12"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3676FBA5"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0DA0B51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694F3BF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FBD71EB"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1C7F466"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2EF7D77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014C07F8" w14:textId="77777777" w:rsidTr="00FF3F2A">
        <w:tc>
          <w:tcPr>
            <w:tcW w:w="1042" w:type="dxa"/>
          </w:tcPr>
          <w:p w14:paraId="34DB318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5807430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29A37EF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0049D91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2C1B072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23EE1FF0"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5320F1D1" w14:textId="77777777" w:rsidTr="00FF3F2A">
        <w:tc>
          <w:tcPr>
            <w:tcW w:w="1042" w:type="dxa"/>
          </w:tcPr>
          <w:p w14:paraId="5CDA5709"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3F49D8F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0F15B28F"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4E6FD33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3306D8D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28B8C316"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4A76AA63" w14:textId="77777777" w:rsidTr="00FF3F2A">
        <w:tc>
          <w:tcPr>
            <w:tcW w:w="1042" w:type="dxa"/>
          </w:tcPr>
          <w:p w14:paraId="31E9BC1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6EE0832F"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361585F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72C0C06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67A2E6D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6F7DDC3B"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4573619F" w14:textId="77777777" w:rsidR="00D043C1" w:rsidRDefault="00D043C1" w:rsidP="00D043C1">
      <w:pPr>
        <w:widowControl w:val="0"/>
        <w:tabs>
          <w:tab w:val="left" w:pos="6804"/>
        </w:tabs>
        <w:jc w:val="center"/>
        <w:rPr>
          <w:rFonts w:ascii="GHEA Grapalat" w:hAnsi="GHEA Grapalat"/>
          <w:lang w:val="en-US"/>
        </w:rPr>
      </w:pPr>
    </w:p>
    <w:p w14:paraId="7674D970"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BC6A53B"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EBDB8E8" w14:textId="77777777" w:rsidR="00D043C1" w:rsidRPr="008875C7" w:rsidRDefault="00D043C1" w:rsidP="00D043C1">
      <w:pPr>
        <w:widowControl w:val="0"/>
        <w:spacing w:after="160"/>
        <w:jc w:val="right"/>
        <w:rPr>
          <w:rFonts w:ascii="GHEA Grapalat" w:hAnsi="GHEA Grapalat"/>
        </w:rPr>
      </w:pPr>
    </w:p>
    <w:p w14:paraId="1F6B421F"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70D46EAF" w14:textId="77777777" w:rsidR="00D043C1" w:rsidRDefault="00D043C1" w:rsidP="00D043C1">
      <w:pPr>
        <w:rPr>
          <w:rFonts w:ascii="GHEA Grapalat" w:hAnsi="GHEA Grapalat"/>
        </w:rPr>
      </w:pPr>
      <w:r>
        <w:rPr>
          <w:rFonts w:ascii="GHEA Grapalat" w:hAnsi="GHEA Grapalat"/>
        </w:rPr>
        <w:br w:type="page"/>
      </w:r>
    </w:p>
    <w:p w14:paraId="20A71E18" w14:textId="77777777"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14:paraId="463A5590" w14:textId="2E89B2AC"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8542A4">
        <w:rPr>
          <w:rFonts w:ascii="GHEA Grapalat" w:hAnsi="GHEA Grapalat"/>
          <w:b/>
        </w:rPr>
        <w:t>запрос котировок</w:t>
      </w:r>
    </w:p>
    <w:p w14:paraId="46F13CCB" w14:textId="597F76EF"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E830D4">
        <w:rPr>
          <w:rFonts w:ascii="GHEA Grapalat" w:hAnsi="GHEA Grapalat"/>
          <w:b/>
          <w:sz w:val="24"/>
          <w:szCs w:val="24"/>
        </w:rPr>
        <w:t>ШМАКТ-GHAPDzB-26/1</w:t>
      </w:r>
      <w:r>
        <w:rPr>
          <w:rFonts w:ascii="GHEA Grapalat" w:hAnsi="GHEA Grapalat"/>
          <w:b/>
          <w:sz w:val="24"/>
          <w:szCs w:val="24"/>
        </w:rPr>
        <w:t>"</w:t>
      </w:r>
    </w:p>
    <w:p w14:paraId="2FB61C87" w14:textId="77777777" w:rsidR="00F016A2" w:rsidRDefault="00F016A2">
      <w:pPr>
        <w:rPr>
          <w:rFonts w:ascii="GHEA Grapalat" w:hAnsi="GHEA Grapalat"/>
          <w:b/>
        </w:rPr>
      </w:pPr>
    </w:p>
    <w:p w14:paraId="78712648"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27D67DB0"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6AA08135" w14:textId="77777777" w:rsidR="00F016A2" w:rsidRPr="00ED3A13" w:rsidRDefault="00F016A2" w:rsidP="00F016A2">
      <w:pPr>
        <w:ind w:left="360" w:hanging="360"/>
        <w:jc w:val="center"/>
        <w:rPr>
          <w:rFonts w:ascii="GHEA Grapalat" w:eastAsia="GHEA Grapalat" w:hAnsi="GHEA Grapalat" w:cs="GHEA Grapalat"/>
          <w:b/>
        </w:rPr>
      </w:pPr>
    </w:p>
    <w:p w14:paraId="2A89B7E8"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060F71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02E9C38A" w14:textId="77777777" w:rsidTr="006D2CDF">
        <w:tc>
          <w:tcPr>
            <w:tcW w:w="2836" w:type="dxa"/>
            <w:shd w:val="clear" w:color="auto" w:fill="D9E2F3"/>
            <w:vAlign w:val="center"/>
          </w:tcPr>
          <w:p w14:paraId="22F486A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9DE5ED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D422416" w14:textId="77777777" w:rsidTr="006D2CDF">
        <w:tc>
          <w:tcPr>
            <w:tcW w:w="2836" w:type="dxa"/>
            <w:shd w:val="clear" w:color="auto" w:fill="D9E2F3"/>
            <w:vAlign w:val="center"/>
          </w:tcPr>
          <w:p w14:paraId="5CFF3FA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739BE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34EACE3" w14:textId="77777777" w:rsidTr="006D2CDF">
        <w:tc>
          <w:tcPr>
            <w:tcW w:w="2836" w:type="dxa"/>
            <w:shd w:val="clear" w:color="auto" w:fill="D9E2F3"/>
            <w:vAlign w:val="center"/>
          </w:tcPr>
          <w:p w14:paraId="3D6F22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785B2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D24FEA" w14:textId="77777777" w:rsidTr="006D2CDF">
        <w:tc>
          <w:tcPr>
            <w:tcW w:w="2836" w:type="dxa"/>
            <w:shd w:val="clear" w:color="auto" w:fill="D9E2F3"/>
            <w:vAlign w:val="center"/>
          </w:tcPr>
          <w:p w14:paraId="7C4B245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9BE91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A8291B" w14:textId="77777777" w:rsidTr="006D2CDF">
        <w:tc>
          <w:tcPr>
            <w:tcW w:w="2836" w:type="dxa"/>
            <w:shd w:val="clear" w:color="auto" w:fill="D9E2F3"/>
            <w:vAlign w:val="center"/>
          </w:tcPr>
          <w:p w14:paraId="7550B54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8"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344817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BB90D2" w14:textId="77777777" w:rsidTr="006D2CDF">
        <w:tc>
          <w:tcPr>
            <w:tcW w:w="2836" w:type="dxa"/>
            <w:shd w:val="clear" w:color="auto" w:fill="D9E2F3"/>
            <w:vAlign w:val="center"/>
          </w:tcPr>
          <w:p w14:paraId="6A3DC82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35383E"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2707D8C6" w14:textId="77777777" w:rsidTr="006D2CDF">
        <w:tc>
          <w:tcPr>
            <w:tcW w:w="2836" w:type="dxa"/>
            <w:shd w:val="clear" w:color="auto" w:fill="D9E2F3"/>
            <w:vAlign w:val="center"/>
          </w:tcPr>
          <w:p w14:paraId="11AF8A27"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653C70C"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7313ED5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6EC5BEA" w14:textId="77777777" w:rsidTr="006D2CDF">
        <w:tc>
          <w:tcPr>
            <w:tcW w:w="2835" w:type="dxa"/>
            <w:shd w:val="clear" w:color="auto" w:fill="D9E2F3"/>
            <w:vAlign w:val="center"/>
          </w:tcPr>
          <w:p w14:paraId="5E85BC8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B9FA79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305607" w14:textId="77777777" w:rsidTr="006D2CDF">
        <w:trPr>
          <w:trHeight w:val="1487"/>
        </w:trPr>
        <w:tc>
          <w:tcPr>
            <w:tcW w:w="2835" w:type="dxa"/>
            <w:shd w:val="clear" w:color="auto" w:fill="D9E2F3"/>
            <w:vAlign w:val="center"/>
          </w:tcPr>
          <w:p w14:paraId="748EEB9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9F1A414" w14:textId="77777777" w:rsidR="00F016A2" w:rsidRPr="00FD1EE4" w:rsidRDefault="00F016A2" w:rsidP="006D2CDF">
            <w:pPr>
              <w:spacing w:before="240" w:after="240"/>
              <w:rPr>
                <w:rFonts w:ascii="GHEA Grapalat" w:eastAsia="GHEA Grapalat" w:hAnsi="GHEA Grapalat" w:cs="GHEA Grapalat"/>
              </w:rPr>
            </w:pPr>
          </w:p>
        </w:tc>
      </w:tr>
    </w:tbl>
    <w:p w14:paraId="77611E4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92300F7" w14:textId="77777777" w:rsidTr="006D2CDF">
        <w:tc>
          <w:tcPr>
            <w:tcW w:w="2835" w:type="dxa"/>
            <w:shd w:val="clear" w:color="auto" w:fill="D9E2F3"/>
            <w:vAlign w:val="center"/>
          </w:tcPr>
          <w:p w14:paraId="63D4BFBF"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73CCF6B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D940D3" w14:textId="77777777" w:rsidTr="006D2CDF">
        <w:tc>
          <w:tcPr>
            <w:tcW w:w="2835" w:type="dxa"/>
            <w:shd w:val="clear" w:color="auto" w:fill="D9E2F3"/>
            <w:vAlign w:val="center"/>
          </w:tcPr>
          <w:p w14:paraId="6EE8B5B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08FC08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404D3D" w14:textId="77777777" w:rsidTr="006D2CDF">
        <w:tc>
          <w:tcPr>
            <w:tcW w:w="2835" w:type="dxa"/>
            <w:shd w:val="clear" w:color="auto" w:fill="D9E2F3"/>
            <w:vAlign w:val="center"/>
          </w:tcPr>
          <w:p w14:paraId="0A98B366"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F27143E" w14:textId="77777777" w:rsidR="00F016A2" w:rsidRPr="00FD1EE4" w:rsidRDefault="00F016A2" w:rsidP="006D2CDF">
            <w:pPr>
              <w:spacing w:before="240" w:after="240"/>
              <w:rPr>
                <w:rFonts w:ascii="GHEA Grapalat" w:eastAsia="GHEA Grapalat" w:hAnsi="GHEA Grapalat" w:cs="GHEA Grapalat"/>
              </w:rPr>
            </w:pPr>
          </w:p>
        </w:tc>
      </w:tr>
    </w:tbl>
    <w:p w14:paraId="72DFF845" w14:textId="77777777" w:rsidR="00F016A2" w:rsidRPr="00FD1EE4" w:rsidRDefault="00F016A2" w:rsidP="00F016A2">
      <w:pPr>
        <w:rPr>
          <w:rFonts w:ascii="GHEA Grapalat" w:eastAsia="GHEA Grapalat" w:hAnsi="GHEA Grapalat" w:cs="GHEA Grapalat"/>
        </w:rPr>
      </w:pPr>
    </w:p>
    <w:p w14:paraId="15446A7A"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7CB58416"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5A9941EB"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EF09506" w14:textId="77777777" w:rsidTr="006D2CDF">
        <w:tc>
          <w:tcPr>
            <w:tcW w:w="2835" w:type="dxa"/>
            <w:shd w:val="clear" w:color="auto" w:fill="D9E2F3"/>
            <w:vAlign w:val="center"/>
          </w:tcPr>
          <w:p w14:paraId="4482AD03"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434215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96B67E" w14:textId="77777777" w:rsidTr="006D2CDF">
        <w:tc>
          <w:tcPr>
            <w:tcW w:w="2835" w:type="dxa"/>
            <w:shd w:val="clear" w:color="auto" w:fill="D9E2F3"/>
            <w:vAlign w:val="center"/>
          </w:tcPr>
          <w:p w14:paraId="2E91CF6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ACECCE2" w14:textId="77777777" w:rsidR="00F016A2" w:rsidRPr="00FD1EE4" w:rsidRDefault="00F016A2" w:rsidP="006D2CDF">
            <w:pPr>
              <w:spacing w:before="240" w:after="240"/>
              <w:rPr>
                <w:rFonts w:ascii="GHEA Grapalat" w:eastAsia="GHEA Grapalat" w:hAnsi="GHEA Grapalat" w:cs="GHEA Grapalat"/>
              </w:rPr>
            </w:pPr>
          </w:p>
        </w:tc>
      </w:tr>
    </w:tbl>
    <w:p w14:paraId="62E3E90C"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672AD70" w14:textId="77777777" w:rsidTr="006D2CDF">
        <w:tc>
          <w:tcPr>
            <w:tcW w:w="2835" w:type="dxa"/>
            <w:shd w:val="clear" w:color="auto" w:fill="D9E2F3"/>
            <w:vAlign w:val="center"/>
          </w:tcPr>
          <w:p w14:paraId="5C70531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C2F879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A267866" w14:textId="77777777" w:rsidTr="006D2CDF">
        <w:tc>
          <w:tcPr>
            <w:tcW w:w="2835" w:type="dxa"/>
            <w:shd w:val="clear" w:color="auto" w:fill="D9E2F3"/>
            <w:vAlign w:val="center"/>
          </w:tcPr>
          <w:p w14:paraId="187470E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61B8E1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FF25846" w14:textId="77777777" w:rsidTr="006D2CDF">
        <w:tc>
          <w:tcPr>
            <w:tcW w:w="2835" w:type="dxa"/>
            <w:shd w:val="clear" w:color="auto" w:fill="D9E2F3"/>
            <w:vAlign w:val="center"/>
          </w:tcPr>
          <w:p w14:paraId="20E5A07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449028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EDE509" w14:textId="77777777" w:rsidTr="006D2CDF">
        <w:tc>
          <w:tcPr>
            <w:tcW w:w="2835" w:type="dxa"/>
            <w:shd w:val="clear" w:color="auto" w:fill="D9E2F3"/>
            <w:vAlign w:val="center"/>
          </w:tcPr>
          <w:p w14:paraId="2F31327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D6B0D6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0BAA7D0" w14:textId="77777777" w:rsidTr="006D2CDF">
        <w:tc>
          <w:tcPr>
            <w:tcW w:w="2835" w:type="dxa"/>
            <w:shd w:val="clear" w:color="auto" w:fill="D9E2F3"/>
            <w:vAlign w:val="center"/>
          </w:tcPr>
          <w:p w14:paraId="6778621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057BB5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942475" w14:textId="77777777" w:rsidTr="006D2CDF">
        <w:trPr>
          <w:trHeight w:val="1361"/>
        </w:trPr>
        <w:tc>
          <w:tcPr>
            <w:tcW w:w="2835" w:type="dxa"/>
            <w:shd w:val="clear" w:color="auto" w:fill="D9E2F3"/>
            <w:vAlign w:val="center"/>
          </w:tcPr>
          <w:p w14:paraId="63C49AA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086E969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291D91" w14:textId="77777777" w:rsidTr="006D2CDF">
        <w:tc>
          <w:tcPr>
            <w:tcW w:w="2835" w:type="dxa"/>
            <w:shd w:val="clear" w:color="auto" w:fill="D9E2F3"/>
            <w:vAlign w:val="center"/>
          </w:tcPr>
          <w:p w14:paraId="6F474A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D0DCAC8" w14:textId="77777777" w:rsidR="00F016A2" w:rsidRPr="00FD1EE4" w:rsidRDefault="00F016A2" w:rsidP="006D2CDF">
            <w:pPr>
              <w:spacing w:before="240" w:after="240"/>
              <w:rPr>
                <w:rFonts w:ascii="GHEA Grapalat" w:eastAsia="GHEA Grapalat" w:hAnsi="GHEA Grapalat" w:cs="GHEA Grapalat"/>
              </w:rPr>
            </w:pPr>
          </w:p>
        </w:tc>
      </w:tr>
    </w:tbl>
    <w:p w14:paraId="05602563"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6635D477" w14:textId="77777777" w:rsidTr="006D2CDF">
        <w:tc>
          <w:tcPr>
            <w:tcW w:w="2836" w:type="dxa"/>
            <w:shd w:val="clear" w:color="auto" w:fill="D9E2F3"/>
            <w:vAlign w:val="center"/>
          </w:tcPr>
          <w:p w14:paraId="5486F50B"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739C0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5C4229" w14:textId="77777777" w:rsidTr="006D2CDF">
        <w:tc>
          <w:tcPr>
            <w:tcW w:w="2836" w:type="dxa"/>
            <w:shd w:val="clear" w:color="auto" w:fill="D9E2F3"/>
            <w:vAlign w:val="center"/>
          </w:tcPr>
          <w:p w14:paraId="3A24D935"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2ADA963" w14:textId="77777777" w:rsidR="00F016A2" w:rsidRPr="00FD1EE4" w:rsidRDefault="00370705"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B47FA5B" w14:textId="77777777" w:rsidR="00F016A2" w:rsidRPr="00FD1EE4" w:rsidRDefault="00370705"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562F537"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065FC0C"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4383339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9A80273" w14:textId="77777777" w:rsidTr="006D2CDF">
        <w:tc>
          <w:tcPr>
            <w:tcW w:w="2837" w:type="dxa"/>
            <w:shd w:val="clear" w:color="auto" w:fill="D9E2F3"/>
            <w:vAlign w:val="center"/>
          </w:tcPr>
          <w:p w14:paraId="1B603DB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62D79D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75A229" w14:textId="77777777" w:rsidTr="006D2CDF">
        <w:tc>
          <w:tcPr>
            <w:tcW w:w="2837" w:type="dxa"/>
            <w:shd w:val="clear" w:color="auto" w:fill="D9E2F3"/>
            <w:vAlign w:val="center"/>
          </w:tcPr>
          <w:p w14:paraId="2D72CB5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7EFD9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DBD4C9C" w14:textId="77777777" w:rsidTr="006D2CDF">
        <w:tc>
          <w:tcPr>
            <w:tcW w:w="2837" w:type="dxa"/>
            <w:shd w:val="clear" w:color="auto" w:fill="D9E2F3"/>
            <w:vAlign w:val="center"/>
          </w:tcPr>
          <w:p w14:paraId="36DADE2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5886C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CCFDB9" w14:textId="77777777" w:rsidTr="006D2CDF">
        <w:tc>
          <w:tcPr>
            <w:tcW w:w="2837" w:type="dxa"/>
            <w:shd w:val="clear" w:color="auto" w:fill="D9E2F3"/>
            <w:vAlign w:val="center"/>
          </w:tcPr>
          <w:p w14:paraId="4230E5D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8EF76BF" w14:textId="77777777" w:rsidR="00F016A2" w:rsidRPr="00FD1EE4" w:rsidRDefault="00370705"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5AB7C51" w14:textId="77777777" w:rsidR="00F016A2" w:rsidRPr="00FD1EE4" w:rsidRDefault="00370705"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92E9B4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2348C43" w14:textId="77777777" w:rsidTr="006D2CDF">
        <w:tc>
          <w:tcPr>
            <w:tcW w:w="2837" w:type="dxa"/>
            <w:shd w:val="clear" w:color="auto" w:fill="D9E2F3"/>
            <w:vAlign w:val="center"/>
          </w:tcPr>
          <w:p w14:paraId="0C08541B"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368F4AC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D0BD32" w14:textId="77777777" w:rsidTr="006D2CDF">
        <w:tc>
          <w:tcPr>
            <w:tcW w:w="2837" w:type="dxa"/>
            <w:shd w:val="clear" w:color="auto" w:fill="D9E2F3"/>
            <w:vAlign w:val="center"/>
          </w:tcPr>
          <w:p w14:paraId="24F5A34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E84E84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F5A2F99" w14:textId="77777777" w:rsidTr="006D2CDF">
        <w:tc>
          <w:tcPr>
            <w:tcW w:w="2837" w:type="dxa"/>
            <w:shd w:val="clear" w:color="auto" w:fill="D9E2F3"/>
            <w:vAlign w:val="center"/>
          </w:tcPr>
          <w:p w14:paraId="21F6FE4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B86D9B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05CEBC9" w14:textId="77777777" w:rsidTr="006D2CDF">
        <w:tc>
          <w:tcPr>
            <w:tcW w:w="2837" w:type="dxa"/>
            <w:shd w:val="clear" w:color="auto" w:fill="D9E2F3"/>
            <w:vAlign w:val="center"/>
          </w:tcPr>
          <w:p w14:paraId="61E0C15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6653E3C" w14:textId="77777777" w:rsidR="00F016A2" w:rsidRPr="00FD1EE4" w:rsidRDefault="00370705"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511364C" w14:textId="77777777" w:rsidR="00F016A2" w:rsidRPr="00FD1EE4" w:rsidRDefault="00370705"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7CE4054"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3E86CD34"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547B12F0"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602CB0F" w14:textId="77777777" w:rsidTr="006D2CDF">
        <w:tc>
          <w:tcPr>
            <w:tcW w:w="2836" w:type="dxa"/>
            <w:shd w:val="clear" w:color="auto" w:fill="D9E2F3"/>
            <w:vAlign w:val="center"/>
          </w:tcPr>
          <w:p w14:paraId="1092733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D5B637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E7BC944" w14:textId="77777777" w:rsidTr="006D2CDF">
        <w:tc>
          <w:tcPr>
            <w:tcW w:w="2836" w:type="dxa"/>
            <w:shd w:val="clear" w:color="auto" w:fill="D9E2F3"/>
            <w:vAlign w:val="center"/>
          </w:tcPr>
          <w:p w14:paraId="0434AC3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3C02C9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0CF466C" w14:textId="77777777" w:rsidTr="006D2CDF">
        <w:tc>
          <w:tcPr>
            <w:tcW w:w="2836" w:type="dxa"/>
            <w:shd w:val="clear" w:color="auto" w:fill="D9E2F3"/>
            <w:vAlign w:val="center"/>
          </w:tcPr>
          <w:p w14:paraId="5DE50DE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752DC0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485B840" w14:textId="77777777" w:rsidTr="006D2CDF">
        <w:tc>
          <w:tcPr>
            <w:tcW w:w="2836" w:type="dxa"/>
            <w:shd w:val="clear" w:color="auto" w:fill="D9E2F3"/>
            <w:vAlign w:val="center"/>
          </w:tcPr>
          <w:p w14:paraId="2ACD3CD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EA46A1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D02A61" w14:textId="77777777" w:rsidTr="006D2CDF">
        <w:tc>
          <w:tcPr>
            <w:tcW w:w="2836" w:type="dxa"/>
            <w:shd w:val="clear" w:color="auto" w:fill="D9E2F3"/>
            <w:vAlign w:val="center"/>
          </w:tcPr>
          <w:p w14:paraId="38FA359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1E5FAB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1AB4613" w14:textId="77777777" w:rsidTr="006D2CDF">
        <w:tc>
          <w:tcPr>
            <w:tcW w:w="2836" w:type="dxa"/>
            <w:shd w:val="clear" w:color="auto" w:fill="D9E2F3"/>
            <w:vAlign w:val="center"/>
          </w:tcPr>
          <w:p w14:paraId="32F6944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8A3DEE8" w14:textId="77777777" w:rsidR="00F016A2" w:rsidRPr="00FD1EE4" w:rsidRDefault="00F016A2" w:rsidP="006D2CDF">
            <w:pPr>
              <w:spacing w:before="240" w:after="240"/>
              <w:rPr>
                <w:rFonts w:ascii="GHEA Grapalat" w:eastAsia="GHEA Grapalat" w:hAnsi="GHEA Grapalat" w:cs="GHEA Grapalat"/>
              </w:rPr>
            </w:pPr>
          </w:p>
        </w:tc>
      </w:tr>
    </w:tbl>
    <w:p w14:paraId="22ABE793"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10B7BCE7" w14:textId="77777777" w:rsidTr="006D2CDF">
        <w:tc>
          <w:tcPr>
            <w:tcW w:w="2977" w:type="dxa"/>
            <w:shd w:val="clear" w:color="auto" w:fill="D9E2F3"/>
            <w:vAlign w:val="center"/>
          </w:tcPr>
          <w:p w14:paraId="37DFAD6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B0B047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FC2B61" w14:textId="77777777" w:rsidTr="006D2CDF">
        <w:tc>
          <w:tcPr>
            <w:tcW w:w="2977" w:type="dxa"/>
            <w:shd w:val="clear" w:color="auto" w:fill="D9E2F3"/>
            <w:vAlign w:val="center"/>
          </w:tcPr>
          <w:p w14:paraId="73D691B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9A0918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E957240" w14:textId="77777777" w:rsidTr="006D2CDF">
        <w:tc>
          <w:tcPr>
            <w:tcW w:w="2977" w:type="dxa"/>
            <w:shd w:val="clear" w:color="auto" w:fill="D9E2F3"/>
            <w:vAlign w:val="center"/>
          </w:tcPr>
          <w:p w14:paraId="381916AF"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3588078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BD1F87" w14:textId="77777777" w:rsidTr="006D2CDF">
        <w:tc>
          <w:tcPr>
            <w:tcW w:w="2977" w:type="dxa"/>
            <w:shd w:val="clear" w:color="auto" w:fill="D9E2F3"/>
            <w:vAlign w:val="center"/>
          </w:tcPr>
          <w:p w14:paraId="064CE189"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E7507E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69E6FE" w14:textId="77777777" w:rsidTr="006D2CDF">
        <w:tc>
          <w:tcPr>
            <w:tcW w:w="2977" w:type="dxa"/>
            <w:shd w:val="clear" w:color="auto" w:fill="D9E2F3"/>
            <w:vAlign w:val="center"/>
          </w:tcPr>
          <w:p w14:paraId="446F6C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1A1C75D" w14:textId="77777777" w:rsidR="00F016A2" w:rsidRPr="00FD1EE4" w:rsidRDefault="00F016A2" w:rsidP="006D2CDF">
            <w:pPr>
              <w:spacing w:before="240" w:after="240"/>
              <w:rPr>
                <w:rFonts w:ascii="GHEA Grapalat" w:eastAsia="GHEA Grapalat" w:hAnsi="GHEA Grapalat" w:cs="GHEA Grapalat"/>
              </w:rPr>
            </w:pPr>
          </w:p>
        </w:tc>
      </w:tr>
    </w:tbl>
    <w:p w14:paraId="17CF7E8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42B076E0" w14:textId="77777777" w:rsidTr="006D2CDF">
        <w:tc>
          <w:tcPr>
            <w:tcW w:w="2943" w:type="dxa"/>
            <w:shd w:val="clear" w:color="auto" w:fill="D9E2F3"/>
            <w:vAlign w:val="center"/>
          </w:tcPr>
          <w:p w14:paraId="0E37028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F69A3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1B46F0" w14:textId="77777777" w:rsidTr="006D2CDF">
        <w:tc>
          <w:tcPr>
            <w:tcW w:w="2943" w:type="dxa"/>
            <w:shd w:val="clear" w:color="auto" w:fill="D9E2F3"/>
            <w:vAlign w:val="center"/>
          </w:tcPr>
          <w:p w14:paraId="06CD523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DD785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7E7DB3" w14:textId="77777777" w:rsidTr="006D2CDF">
        <w:tc>
          <w:tcPr>
            <w:tcW w:w="2943" w:type="dxa"/>
            <w:shd w:val="clear" w:color="auto" w:fill="D9E2F3"/>
            <w:vAlign w:val="center"/>
          </w:tcPr>
          <w:p w14:paraId="517D3A01"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4C2729E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396EFC0" w14:textId="77777777" w:rsidTr="006D2CDF">
        <w:tc>
          <w:tcPr>
            <w:tcW w:w="2943" w:type="dxa"/>
            <w:shd w:val="clear" w:color="auto" w:fill="D9E2F3"/>
            <w:vAlign w:val="center"/>
          </w:tcPr>
          <w:p w14:paraId="30A8F127"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3836B0" w14:textId="77777777" w:rsidR="00F016A2" w:rsidRPr="00FD1EE4" w:rsidRDefault="00F016A2" w:rsidP="006D2CDF">
            <w:pPr>
              <w:spacing w:before="240" w:after="240"/>
              <w:rPr>
                <w:rFonts w:ascii="GHEA Grapalat" w:eastAsia="GHEA Grapalat" w:hAnsi="GHEA Grapalat" w:cs="GHEA Grapalat"/>
              </w:rPr>
            </w:pPr>
          </w:p>
        </w:tc>
      </w:tr>
    </w:tbl>
    <w:p w14:paraId="0078959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59459E86" w14:textId="77777777" w:rsidTr="006D2CDF">
        <w:tc>
          <w:tcPr>
            <w:tcW w:w="2837" w:type="dxa"/>
            <w:shd w:val="clear" w:color="auto" w:fill="D9E2F3"/>
            <w:vAlign w:val="center"/>
          </w:tcPr>
          <w:p w14:paraId="2D0F404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D21EB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304301" w14:textId="77777777" w:rsidTr="006D2CDF">
        <w:tc>
          <w:tcPr>
            <w:tcW w:w="2837" w:type="dxa"/>
            <w:shd w:val="clear" w:color="auto" w:fill="D9E2F3"/>
            <w:vAlign w:val="center"/>
          </w:tcPr>
          <w:p w14:paraId="5EDF5AE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9AE98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58BF70C" w14:textId="77777777" w:rsidTr="006D2CDF">
        <w:tc>
          <w:tcPr>
            <w:tcW w:w="2837" w:type="dxa"/>
            <w:shd w:val="clear" w:color="auto" w:fill="D9E2F3"/>
            <w:vAlign w:val="center"/>
          </w:tcPr>
          <w:p w14:paraId="28876B6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E3154B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2882820" w14:textId="77777777" w:rsidTr="006D2CDF">
        <w:tc>
          <w:tcPr>
            <w:tcW w:w="2837" w:type="dxa"/>
            <w:shd w:val="clear" w:color="auto" w:fill="D9E2F3"/>
            <w:vAlign w:val="center"/>
          </w:tcPr>
          <w:p w14:paraId="1591904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C57E210" w14:textId="77777777" w:rsidR="00F016A2" w:rsidRPr="00FD1EE4" w:rsidRDefault="00F016A2" w:rsidP="006D2CDF">
            <w:pPr>
              <w:spacing w:before="240" w:after="240"/>
              <w:rPr>
                <w:rFonts w:ascii="GHEA Grapalat" w:eastAsia="GHEA Grapalat" w:hAnsi="GHEA Grapalat" w:cs="GHEA Grapalat"/>
              </w:rPr>
            </w:pPr>
          </w:p>
        </w:tc>
      </w:tr>
    </w:tbl>
    <w:p w14:paraId="5C7822D3"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3D7B5DD5" w14:textId="77777777" w:rsidTr="006D2CDF">
        <w:trPr>
          <w:trHeight w:val="924"/>
        </w:trPr>
        <w:tc>
          <w:tcPr>
            <w:tcW w:w="9016" w:type="dxa"/>
            <w:gridSpan w:val="2"/>
            <w:vAlign w:val="center"/>
          </w:tcPr>
          <w:p w14:paraId="07DCD245" w14:textId="77777777" w:rsidR="00F016A2" w:rsidRPr="00FD1EE4" w:rsidRDefault="00370705"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2F2A5376" w14:textId="77777777" w:rsidTr="006D2CDF">
        <w:trPr>
          <w:trHeight w:val="684"/>
        </w:trPr>
        <w:tc>
          <w:tcPr>
            <w:tcW w:w="4508" w:type="dxa"/>
            <w:shd w:val="clear" w:color="auto" w:fill="D9E2F3"/>
            <w:vAlign w:val="center"/>
          </w:tcPr>
          <w:p w14:paraId="40CB9A2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5DE4D7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3CC446" w14:textId="77777777" w:rsidTr="006D2CDF">
        <w:trPr>
          <w:trHeight w:val="1282"/>
        </w:trPr>
        <w:tc>
          <w:tcPr>
            <w:tcW w:w="4508" w:type="dxa"/>
            <w:shd w:val="clear" w:color="auto" w:fill="D9E2F3"/>
            <w:vAlign w:val="center"/>
          </w:tcPr>
          <w:p w14:paraId="05D092F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DA1B617" w14:textId="77777777" w:rsidR="00F016A2" w:rsidRPr="006B364D" w:rsidRDefault="0037070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2FD34CF9" w14:textId="77777777" w:rsidR="00F016A2" w:rsidRPr="00F10CBA" w:rsidRDefault="0037070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49392F7F" w14:textId="77777777" w:rsidTr="006D2CDF">
        <w:tc>
          <w:tcPr>
            <w:tcW w:w="9016" w:type="dxa"/>
            <w:gridSpan w:val="2"/>
            <w:vAlign w:val="center"/>
          </w:tcPr>
          <w:p w14:paraId="2E4286C6" w14:textId="77777777" w:rsidR="00F016A2" w:rsidRPr="00FD1EE4" w:rsidRDefault="00370705"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7A440FC7" w14:textId="77777777" w:rsidTr="006D2CDF">
        <w:tc>
          <w:tcPr>
            <w:tcW w:w="9016" w:type="dxa"/>
            <w:gridSpan w:val="2"/>
            <w:vAlign w:val="center"/>
          </w:tcPr>
          <w:p w14:paraId="31E0059C" w14:textId="77777777" w:rsidR="00F016A2" w:rsidRPr="00FD1EE4" w:rsidRDefault="00370705"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201E4AE4"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3F798896" w14:textId="77777777" w:rsidTr="006D2CDF">
        <w:trPr>
          <w:trHeight w:val="924"/>
        </w:trPr>
        <w:tc>
          <w:tcPr>
            <w:tcW w:w="9016" w:type="dxa"/>
            <w:gridSpan w:val="2"/>
            <w:vAlign w:val="center"/>
          </w:tcPr>
          <w:p w14:paraId="452BE192" w14:textId="77777777" w:rsidR="00F016A2" w:rsidRPr="00FD1EE4" w:rsidRDefault="00370705"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33213836" w14:textId="77777777" w:rsidTr="006D2CDF">
        <w:trPr>
          <w:trHeight w:val="684"/>
        </w:trPr>
        <w:tc>
          <w:tcPr>
            <w:tcW w:w="4508" w:type="dxa"/>
            <w:shd w:val="clear" w:color="auto" w:fill="D9E2F3"/>
            <w:vAlign w:val="center"/>
          </w:tcPr>
          <w:p w14:paraId="3479C79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EEA07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70D13B7" w14:textId="77777777" w:rsidTr="006D2CDF">
        <w:trPr>
          <w:trHeight w:val="1282"/>
        </w:trPr>
        <w:tc>
          <w:tcPr>
            <w:tcW w:w="4508" w:type="dxa"/>
            <w:shd w:val="clear" w:color="auto" w:fill="D9E2F3"/>
            <w:vAlign w:val="center"/>
          </w:tcPr>
          <w:p w14:paraId="1C764F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1DB7472" w14:textId="77777777" w:rsidR="00F016A2" w:rsidRPr="00C843BA" w:rsidRDefault="0037070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5B0EEFA9" w14:textId="77777777" w:rsidR="00F016A2" w:rsidRPr="00C843BA" w:rsidRDefault="0037070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33F00BDB" w14:textId="77777777" w:rsidTr="006D2CDF">
        <w:tc>
          <w:tcPr>
            <w:tcW w:w="9016" w:type="dxa"/>
            <w:gridSpan w:val="2"/>
            <w:vAlign w:val="center"/>
          </w:tcPr>
          <w:p w14:paraId="7BBA44D8" w14:textId="77777777" w:rsidR="00F016A2" w:rsidRPr="00FD1EE4" w:rsidRDefault="00370705"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72688DDE" w14:textId="77777777" w:rsidTr="006D2CDF">
        <w:tc>
          <w:tcPr>
            <w:tcW w:w="9016" w:type="dxa"/>
            <w:gridSpan w:val="2"/>
            <w:vAlign w:val="center"/>
          </w:tcPr>
          <w:p w14:paraId="1B038DED" w14:textId="77777777" w:rsidR="00F016A2" w:rsidRPr="00FD1EE4" w:rsidRDefault="00370705"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0F2A329F" w14:textId="77777777" w:rsidTr="006D2CDF">
        <w:tc>
          <w:tcPr>
            <w:tcW w:w="9016" w:type="dxa"/>
            <w:gridSpan w:val="2"/>
            <w:vAlign w:val="center"/>
          </w:tcPr>
          <w:p w14:paraId="30177682" w14:textId="77777777" w:rsidR="00F016A2" w:rsidRPr="00FD1EE4" w:rsidRDefault="00370705"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3EB2B6E1" w14:textId="77777777" w:rsidTr="006D2CDF">
        <w:tc>
          <w:tcPr>
            <w:tcW w:w="9016" w:type="dxa"/>
            <w:gridSpan w:val="2"/>
            <w:vAlign w:val="center"/>
          </w:tcPr>
          <w:p w14:paraId="60E4A59F" w14:textId="77777777" w:rsidR="00F016A2" w:rsidRPr="00FD1EE4" w:rsidRDefault="00370705"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691EA1B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1C853FB" w14:textId="77777777" w:rsidTr="006D2CDF">
        <w:tc>
          <w:tcPr>
            <w:tcW w:w="2837" w:type="dxa"/>
            <w:shd w:val="clear" w:color="auto" w:fill="D9E2F3"/>
            <w:vAlign w:val="center"/>
          </w:tcPr>
          <w:p w14:paraId="572ECA5D"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916264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4F49C6" w14:textId="77777777" w:rsidTr="006D2CDF">
        <w:tc>
          <w:tcPr>
            <w:tcW w:w="2837" w:type="dxa"/>
            <w:shd w:val="clear" w:color="auto" w:fill="D9E2F3"/>
            <w:vAlign w:val="center"/>
          </w:tcPr>
          <w:p w14:paraId="1D4A8F44"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066D754" w14:textId="77777777" w:rsidR="00F016A2" w:rsidRPr="00B23852" w:rsidRDefault="0037070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45F9121" w14:textId="77777777" w:rsidR="00F016A2" w:rsidRPr="00FD1EE4" w:rsidRDefault="00370705"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7DC2EC0B" w14:textId="77777777" w:rsidTr="006D2CDF">
        <w:tc>
          <w:tcPr>
            <w:tcW w:w="2837" w:type="dxa"/>
            <w:shd w:val="clear" w:color="auto" w:fill="D9E2F3"/>
            <w:vAlign w:val="center"/>
          </w:tcPr>
          <w:p w14:paraId="49CDFFE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EDF2BFD" w14:textId="77777777" w:rsidR="00F016A2" w:rsidRPr="005600B4" w:rsidRDefault="0037070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2A77867" w14:textId="77777777" w:rsidR="00F016A2" w:rsidRPr="005600B4" w:rsidRDefault="0037070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39E66007"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555BC7F" w14:textId="77777777" w:rsidTr="006D2CDF">
        <w:tc>
          <w:tcPr>
            <w:tcW w:w="2837" w:type="dxa"/>
            <w:shd w:val="clear" w:color="auto" w:fill="D9E2F3"/>
            <w:vAlign w:val="center"/>
          </w:tcPr>
          <w:p w14:paraId="55FEB4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27500ED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0DD08F" w14:textId="77777777" w:rsidTr="006D2CDF">
        <w:tc>
          <w:tcPr>
            <w:tcW w:w="2837" w:type="dxa"/>
            <w:shd w:val="clear" w:color="auto" w:fill="D9E2F3"/>
            <w:vAlign w:val="center"/>
          </w:tcPr>
          <w:p w14:paraId="052D3A0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3186CAC" w14:textId="77777777" w:rsidR="00F016A2" w:rsidRPr="00FD1EE4" w:rsidRDefault="00F016A2" w:rsidP="006D2CDF">
            <w:pPr>
              <w:spacing w:before="240" w:after="240"/>
              <w:rPr>
                <w:rFonts w:ascii="GHEA Grapalat" w:eastAsia="GHEA Grapalat" w:hAnsi="GHEA Grapalat" w:cs="GHEA Grapalat"/>
              </w:rPr>
            </w:pPr>
          </w:p>
        </w:tc>
      </w:tr>
    </w:tbl>
    <w:p w14:paraId="6C06E220"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F1DE035"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82F316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2962419" w14:textId="77777777" w:rsidTr="006D2CDF">
        <w:tc>
          <w:tcPr>
            <w:tcW w:w="2835" w:type="dxa"/>
            <w:shd w:val="clear" w:color="auto" w:fill="D9E2F3"/>
            <w:vAlign w:val="center"/>
          </w:tcPr>
          <w:p w14:paraId="65867E8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3B0D98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B8CA90" w14:textId="77777777" w:rsidTr="006D2CDF">
        <w:tc>
          <w:tcPr>
            <w:tcW w:w="2835" w:type="dxa"/>
            <w:shd w:val="clear" w:color="auto" w:fill="D9E2F3"/>
            <w:vAlign w:val="center"/>
          </w:tcPr>
          <w:p w14:paraId="34F3D04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88A6E5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E3B754" w14:textId="77777777" w:rsidTr="006D2CDF">
        <w:tc>
          <w:tcPr>
            <w:tcW w:w="2835" w:type="dxa"/>
            <w:shd w:val="clear" w:color="auto" w:fill="D9E2F3"/>
            <w:vAlign w:val="center"/>
          </w:tcPr>
          <w:p w14:paraId="693FDBE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1E4858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285556B" w14:textId="77777777" w:rsidTr="006D2CDF">
        <w:tc>
          <w:tcPr>
            <w:tcW w:w="2835" w:type="dxa"/>
            <w:shd w:val="clear" w:color="auto" w:fill="D9E2F3"/>
            <w:vAlign w:val="center"/>
          </w:tcPr>
          <w:p w14:paraId="28FCF43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B31047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5B42F3" w14:textId="77777777" w:rsidTr="006D2CDF">
        <w:tc>
          <w:tcPr>
            <w:tcW w:w="2835" w:type="dxa"/>
            <w:shd w:val="clear" w:color="auto" w:fill="D9E2F3"/>
            <w:vAlign w:val="center"/>
          </w:tcPr>
          <w:p w14:paraId="002AE44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88556B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26E953A" w14:textId="77777777" w:rsidTr="006D2CDF">
        <w:tc>
          <w:tcPr>
            <w:tcW w:w="2835" w:type="dxa"/>
            <w:shd w:val="clear" w:color="auto" w:fill="D9E2F3"/>
            <w:vAlign w:val="center"/>
          </w:tcPr>
          <w:p w14:paraId="0E2468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5CA717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1B2A11" w14:textId="77777777" w:rsidTr="006D2CDF">
        <w:tc>
          <w:tcPr>
            <w:tcW w:w="2835" w:type="dxa"/>
            <w:shd w:val="clear" w:color="auto" w:fill="D9E2F3"/>
            <w:vAlign w:val="center"/>
          </w:tcPr>
          <w:p w14:paraId="475FAD1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C80D93F" w14:textId="77777777" w:rsidR="00F016A2" w:rsidRPr="00FD1EE4" w:rsidRDefault="00F016A2" w:rsidP="006D2CDF">
            <w:pPr>
              <w:spacing w:before="240" w:after="240"/>
              <w:rPr>
                <w:rFonts w:ascii="GHEA Grapalat" w:eastAsia="GHEA Grapalat" w:hAnsi="GHEA Grapalat" w:cs="GHEA Grapalat"/>
              </w:rPr>
            </w:pPr>
          </w:p>
        </w:tc>
      </w:tr>
    </w:tbl>
    <w:p w14:paraId="4B29A26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D312479" w14:textId="77777777" w:rsidTr="006D2CDF">
        <w:trPr>
          <w:trHeight w:val="853"/>
        </w:trPr>
        <w:tc>
          <w:tcPr>
            <w:tcW w:w="2835" w:type="dxa"/>
            <w:vMerge w:val="restart"/>
            <w:shd w:val="clear" w:color="auto" w:fill="D9E2F3"/>
            <w:vAlign w:val="center"/>
          </w:tcPr>
          <w:p w14:paraId="1747DCD4"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AEF663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67650D" w14:textId="77777777" w:rsidTr="006D2CDF">
        <w:trPr>
          <w:trHeight w:val="850"/>
        </w:trPr>
        <w:tc>
          <w:tcPr>
            <w:tcW w:w="2835" w:type="dxa"/>
            <w:vMerge/>
            <w:shd w:val="clear" w:color="auto" w:fill="D9E2F3"/>
            <w:vAlign w:val="center"/>
          </w:tcPr>
          <w:p w14:paraId="3150FD4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B11D6B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FED6F9" w14:textId="77777777" w:rsidTr="006D2CDF">
        <w:trPr>
          <w:trHeight w:val="850"/>
        </w:trPr>
        <w:tc>
          <w:tcPr>
            <w:tcW w:w="2835" w:type="dxa"/>
            <w:vMerge/>
            <w:shd w:val="clear" w:color="auto" w:fill="D9E2F3"/>
            <w:vAlign w:val="center"/>
          </w:tcPr>
          <w:p w14:paraId="079C888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2D7C1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7A41BA9" w14:textId="77777777" w:rsidTr="006D2CDF">
        <w:trPr>
          <w:trHeight w:val="850"/>
        </w:trPr>
        <w:tc>
          <w:tcPr>
            <w:tcW w:w="2835" w:type="dxa"/>
            <w:vMerge/>
            <w:shd w:val="clear" w:color="auto" w:fill="D9E2F3"/>
            <w:vAlign w:val="center"/>
          </w:tcPr>
          <w:p w14:paraId="5D89ED0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F5695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D724A78" w14:textId="77777777" w:rsidTr="006D2CDF">
        <w:trPr>
          <w:trHeight w:val="850"/>
        </w:trPr>
        <w:tc>
          <w:tcPr>
            <w:tcW w:w="2835" w:type="dxa"/>
            <w:vMerge/>
            <w:shd w:val="clear" w:color="auto" w:fill="D9E2F3"/>
            <w:vAlign w:val="center"/>
          </w:tcPr>
          <w:p w14:paraId="3DC5E1D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7688FD" w14:textId="77777777" w:rsidR="00F016A2" w:rsidRPr="00FD1EE4" w:rsidRDefault="00F016A2" w:rsidP="006D2CDF">
            <w:pPr>
              <w:spacing w:before="240" w:after="240"/>
              <w:rPr>
                <w:rFonts w:ascii="GHEA Grapalat" w:eastAsia="GHEA Grapalat" w:hAnsi="GHEA Grapalat" w:cs="GHEA Grapalat"/>
              </w:rPr>
            </w:pPr>
          </w:p>
        </w:tc>
      </w:tr>
    </w:tbl>
    <w:p w14:paraId="649FC179"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30983F1" w14:textId="77777777" w:rsidTr="006D2CDF">
        <w:tc>
          <w:tcPr>
            <w:tcW w:w="2835" w:type="dxa"/>
            <w:shd w:val="clear" w:color="auto" w:fill="D9E2F3"/>
            <w:vAlign w:val="center"/>
          </w:tcPr>
          <w:p w14:paraId="5FCE1DA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0154F36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3B6F2EE" w14:textId="77777777" w:rsidTr="006D2CDF">
        <w:tc>
          <w:tcPr>
            <w:tcW w:w="2835" w:type="dxa"/>
            <w:shd w:val="clear" w:color="auto" w:fill="D9E2F3"/>
            <w:vAlign w:val="center"/>
          </w:tcPr>
          <w:p w14:paraId="0F1774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1E75BBC" w14:textId="77777777" w:rsidR="00F016A2" w:rsidRPr="00FD1EE4" w:rsidRDefault="00F016A2" w:rsidP="006D2CDF">
            <w:pPr>
              <w:spacing w:before="240" w:after="240"/>
              <w:rPr>
                <w:rFonts w:ascii="GHEA Grapalat" w:eastAsia="GHEA Grapalat" w:hAnsi="GHEA Grapalat" w:cs="GHEA Grapalat"/>
              </w:rPr>
            </w:pPr>
          </w:p>
        </w:tc>
      </w:tr>
    </w:tbl>
    <w:p w14:paraId="4C927C6C"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ABC294E" w14:textId="77777777"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14:paraId="2580CE46" w14:textId="77777777" w:rsidTr="006D2CDF">
        <w:tc>
          <w:tcPr>
            <w:tcW w:w="9016" w:type="dxa"/>
            <w:shd w:val="clear" w:color="auto" w:fill="DBE5F1" w:themeFill="accent1" w:themeFillTint="33"/>
          </w:tcPr>
          <w:p w14:paraId="0F8968A9"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21DF4DD7" w14:textId="77777777" w:rsidTr="006D2CDF">
        <w:trPr>
          <w:trHeight w:val="10187"/>
        </w:trPr>
        <w:tc>
          <w:tcPr>
            <w:tcW w:w="9016" w:type="dxa"/>
          </w:tcPr>
          <w:p w14:paraId="597613B8" w14:textId="77777777" w:rsidR="00F016A2" w:rsidRPr="00FD1EE4" w:rsidRDefault="00F016A2" w:rsidP="006D2CDF">
            <w:pPr>
              <w:rPr>
                <w:rFonts w:ascii="GHEA Grapalat" w:eastAsia="GHEA Grapalat" w:hAnsi="GHEA Grapalat" w:cs="GHEA Grapalat"/>
                <w:b/>
                <w:color w:val="000000"/>
              </w:rPr>
            </w:pPr>
          </w:p>
        </w:tc>
      </w:tr>
    </w:tbl>
    <w:p w14:paraId="0EB9FC56"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101230CF" w14:textId="77777777" w:rsidR="00F016A2" w:rsidRDefault="00F016A2" w:rsidP="00F016A2">
      <w:pPr>
        <w:rPr>
          <w:rFonts w:ascii="GHEA Grapalat" w:hAnsi="GHEA Grapalat"/>
          <w:b/>
        </w:rPr>
      </w:pPr>
    </w:p>
    <w:p w14:paraId="24E72634" w14:textId="77777777" w:rsidR="00F016A2" w:rsidRDefault="00F016A2" w:rsidP="00F016A2">
      <w:pPr>
        <w:rPr>
          <w:ins w:id="9" w:author="Inesa Kocharyan" w:date="2021-09-01T11:45:00Z"/>
          <w:rFonts w:ascii="GHEA Grapalat" w:hAnsi="GHEA Grapalat"/>
          <w:b/>
        </w:rPr>
      </w:pPr>
    </w:p>
    <w:p w14:paraId="52B16AC9" w14:textId="77777777" w:rsidR="00F016A2" w:rsidRDefault="00F016A2" w:rsidP="00F016A2">
      <w:pPr>
        <w:rPr>
          <w:rFonts w:ascii="GHEA Grapalat" w:hAnsi="GHEA Grapalat"/>
          <w:b/>
        </w:rPr>
      </w:pPr>
      <w:r>
        <w:rPr>
          <w:rFonts w:ascii="GHEA Grapalat" w:hAnsi="GHEA Grapalat"/>
          <w:b/>
        </w:rPr>
        <w:br w:type="page"/>
      </w:r>
    </w:p>
    <w:p w14:paraId="7B5A8F50"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5C38D849"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BCE5BD6" w14:textId="77777777"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6A5E920" w14:textId="77777777"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5ED35F0" w14:textId="77777777"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83AEC57" w14:textId="77777777"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7898944"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263D05D"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D77BF"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327ACD0"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741D538B" w14:textId="77777777"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41AED3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80C0CCF"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1543E43" w14:textId="77777777"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7E55AB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D71307"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A01AB84"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D1DB4BA"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7AB323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DB332DD"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6EB326E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69E8EF05"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2826712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5CFB2F1"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6C10B63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82B670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41D15F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AE19AE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012DEA"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44B769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E10B5F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2210F3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952304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1124E6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3656E45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E82C16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942BC5A"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0408F0D"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57BCD511"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14:paraId="0246C3DF" w14:textId="4291CCE7"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8542A4">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074ECB">
        <w:rPr>
          <w:rFonts w:ascii="GHEA Grapalat" w:hAnsi="GHEA Grapalat"/>
          <w:b/>
          <w:sz w:val="24"/>
          <w:szCs w:val="24"/>
        </w:rPr>
        <w:t>ШМАКТ-GHAPDzB-26/1</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5"/>
        <w:t>*</w:t>
      </w:r>
    </w:p>
    <w:p w14:paraId="6FD4FB8E" w14:textId="77777777" w:rsidR="00B2572B" w:rsidRPr="009044F1" w:rsidRDefault="00B2572B" w:rsidP="00B46D58">
      <w:pPr>
        <w:widowControl w:val="0"/>
        <w:spacing w:after="120"/>
        <w:ind w:firstLine="567"/>
        <w:jc w:val="center"/>
        <w:rPr>
          <w:rFonts w:ascii="GHEA Grapalat" w:hAnsi="GHEA Grapalat"/>
        </w:rPr>
      </w:pPr>
    </w:p>
    <w:p w14:paraId="58C3639C"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AD12D2A" w14:textId="77777777" w:rsidR="00B2572B" w:rsidRPr="009044F1" w:rsidRDefault="00B2572B" w:rsidP="00B46D58">
      <w:pPr>
        <w:widowControl w:val="0"/>
        <w:spacing w:after="120"/>
        <w:ind w:firstLine="567"/>
        <w:jc w:val="center"/>
        <w:rPr>
          <w:rFonts w:ascii="GHEA Grapalat" w:hAnsi="GHEA Grapalat"/>
        </w:rPr>
      </w:pPr>
    </w:p>
    <w:p w14:paraId="25BE87C4" w14:textId="23DC6301"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542A4">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074ECB">
        <w:rPr>
          <w:rFonts w:ascii="GHEA Grapalat" w:hAnsi="GHEA Grapalat"/>
          <w:spacing w:val="-6"/>
        </w:rPr>
        <w:t>ШМАКТ-GHAPDzB-26/1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96B2613"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EA05F6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978A43F"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441D6B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040BFF79"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CD6C515"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6537C9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BE05F8A"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9BDF61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5795C836"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82E97E2"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E8591E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53ABB0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260EA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CABFDB3"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5B547549"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224516D"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5654AF9E"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9E22541"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3BBF4D2"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6AEDB11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D30749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6F5F0BE"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2176B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D47EE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15731A" w14:textId="77777777" w:rsidR="0009191C" w:rsidRPr="005744FC" w:rsidRDefault="0009191C" w:rsidP="00B46D58">
            <w:pPr>
              <w:widowControl w:val="0"/>
              <w:jc w:val="center"/>
              <w:rPr>
                <w:rFonts w:ascii="GHEA Grapalat" w:hAnsi="GHEA Grapalat"/>
                <w:sz w:val="20"/>
                <w:szCs w:val="20"/>
              </w:rPr>
            </w:pPr>
          </w:p>
        </w:tc>
      </w:tr>
      <w:tr w:rsidR="0009191C" w:rsidRPr="005744FC" w14:paraId="28C36AC1"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BAEC67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B01D09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FAB7A7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5B94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221D1B" w14:textId="77777777" w:rsidR="0009191C" w:rsidRPr="005744FC" w:rsidRDefault="0009191C" w:rsidP="00B46D58">
            <w:pPr>
              <w:widowControl w:val="0"/>
              <w:rPr>
                <w:rFonts w:ascii="GHEA Grapalat" w:hAnsi="GHEA Grapalat"/>
                <w:sz w:val="20"/>
                <w:szCs w:val="20"/>
              </w:rPr>
            </w:pPr>
          </w:p>
        </w:tc>
      </w:tr>
      <w:tr w:rsidR="0009191C" w:rsidRPr="005744FC" w14:paraId="631A44D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BE33A3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073CB50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FA48A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C115F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747786" w14:textId="77777777" w:rsidR="0009191C" w:rsidRPr="005744FC" w:rsidRDefault="0009191C" w:rsidP="00B46D58">
            <w:pPr>
              <w:widowControl w:val="0"/>
              <w:jc w:val="center"/>
              <w:rPr>
                <w:rFonts w:ascii="GHEA Grapalat" w:hAnsi="GHEA Grapalat"/>
                <w:sz w:val="20"/>
                <w:szCs w:val="20"/>
              </w:rPr>
            </w:pPr>
          </w:p>
        </w:tc>
      </w:tr>
      <w:tr w:rsidR="0009191C" w:rsidRPr="005744FC" w14:paraId="643D1B3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D0D5C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3A6516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E8D4D3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D7DFF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B7EE49" w14:textId="77777777" w:rsidR="0009191C" w:rsidRPr="005744FC" w:rsidRDefault="0009191C" w:rsidP="00B46D58">
            <w:pPr>
              <w:widowControl w:val="0"/>
              <w:jc w:val="center"/>
              <w:rPr>
                <w:rFonts w:ascii="GHEA Grapalat" w:hAnsi="GHEA Grapalat"/>
                <w:sz w:val="20"/>
                <w:szCs w:val="20"/>
              </w:rPr>
            </w:pPr>
          </w:p>
        </w:tc>
      </w:tr>
      <w:tr w:rsidR="0009191C" w:rsidRPr="005744FC" w14:paraId="01B0C4A0"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7491B3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AA6D756"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1D9FF8D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D1996C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BA7894" w14:textId="77777777" w:rsidR="0009191C" w:rsidRPr="005744FC" w:rsidRDefault="0009191C" w:rsidP="00B46D58">
            <w:pPr>
              <w:widowControl w:val="0"/>
              <w:jc w:val="center"/>
              <w:rPr>
                <w:rFonts w:ascii="GHEA Grapalat" w:hAnsi="GHEA Grapalat"/>
                <w:sz w:val="20"/>
                <w:szCs w:val="20"/>
              </w:rPr>
            </w:pPr>
          </w:p>
        </w:tc>
      </w:tr>
    </w:tbl>
    <w:p w14:paraId="7573CF2A"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6DF826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79BB6C2" w14:textId="77777777" w:rsidR="00DC619D" w:rsidRPr="00D3436F" w:rsidRDefault="00DC619D" w:rsidP="00B46D58">
      <w:pPr>
        <w:widowControl w:val="0"/>
        <w:spacing w:after="160"/>
        <w:jc w:val="both"/>
        <w:rPr>
          <w:rFonts w:ascii="GHEA Grapalat" w:hAnsi="GHEA Grapalat"/>
          <w:lang w:val="es-ES"/>
        </w:rPr>
      </w:pPr>
    </w:p>
    <w:p w14:paraId="2BBF39F9"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621FC4EB" w14:textId="77777777" w:rsidR="00B217BB" w:rsidRDefault="00B217BB" w:rsidP="00B46D58">
      <w:pPr>
        <w:rPr>
          <w:rFonts w:ascii="GHEA Grapalat" w:hAnsi="GHEA Grapalat"/>
          <w:b/>
        </w:rPr>
      </w:pPr>
      <w:r>
        <w:rPr>
          <w:rFonts w:ascii="GHEA Grapalat" w:hAnsi="GHEA Grapalat"/>
          <w:b/>
        </w:rPr>
        <w:br w:type="page"/>
      </w:r>
    </w:p>
    <w:p w14:paraId="3A1C6F2E"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14:paraId="6FE209FB" w14:textId="3CD4A947"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8542A4">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074ECB">
        <w:rPr>
          <w:rFonts w:ascii="GHEA Grapalat" w:hAnsi="GHEA Grapalat"/>
          <w:i/>
          <w:sz w:val="22"/>
          <w:szCs w:val="22"/>
        </w:rPr>
        <w:t>ШМАКТ-GHAPDzB-26/1</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7"/>
        <w:t>*</w:t>
      </w:r>
    </w:p>
    <w:p w14:paraId="6CB4A6B2" w14:textId="77777777" w:rsidR="003D2FE2" w:rsidRPr="00B138F3" w:rsidRDefault="003D2FE2" w:rsidP="008D7E4B">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96BF6BE" w14:textId="77777777" w:rsidR="003D2FE2" w:rsidRPr="00B138F3" w:rsidRDefault="003D2FE2" w:rsidP="008D7E4B">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38DB56EF" w14:textId="77777777" w:rsidTr="00B932B8">
        <w:tc>
          <w:tcPr>
            <w:tcW w:w="4786" w:type="dxa"/>
          </w:tcPr>
          <w:p w14:paraId="6DE5CF6E"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453AB32"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8"/>
              <w:t>**</w:t>
            </w:r>
          </w:p>
        </w:tc>
      </w:tr>
    </w:tbl>
    <w:p w14:paraId="7206B074"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5AC3FD7"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C19CB96"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4A400F9"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2C6353C"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F824296"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EDC8039" w14:textId="571AC2AD" w:rsidR="003D2FE2" w:rsidRPr="00B138F3" w:rsidRDefault="003D2FE2" w:rsidP="008D7E4B">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8D7E4B" w:rsidRPr="008D7E4B">
        <w:rPr>
          <w:rFonts w:ascii="GHEA Grapalat" w:hAnsi="GHEA Grapalat"/>
          <w:i/>
        </w:rPr>
        <w:t>&lt;&lt;</w:t>
      </w:r>
      <w:r w:rsidR="008D7E4B" w:rsidRPr="00D865AE">
        <w:rPr>
          <w:rFonts w:ascii="GHEA Grapalat" w:hAnsi="GHEA Grapalat"/>
          <w:i/>
        </w:rPr>
        <w:t>Коммунальное хозяйство Ани</w:t>
      </w:r>
      <w:r w:rsidR="008D7E4B" w:rsidRPr="008D7E4B">
        <w:rPr>
          <w:rFonts w:ascii="GHEA Grapalat" w:hAnsi="GHEA Grapalat"/>
          <w:i/>
        </w:rPr>
        <w:t>&gt;&gt;</w:t>
      </w:r>
      <w:r w:rsidR="008D7E4B" w:rsidRPr="00D865AE">
        <w:rPr>
          <w:rFonts w:ascii="GHEA Grapalat" w:hAnsi="GHEA Grapalat"/>
          <w:i/>
        </w:rPr>
        <w:t xml:space="preserve"> общины Ани, Ширакский </w:t>
      </w:r>
      <w:proofErr w:type="spellStart"/>
      <w:r w:rsidR="008D7E4B" w:rsidRPr="00D865AE">
        <w:rPr>
          <w:rFonts w:ascii="GHEA Grapalat" w:hAnsi="GHEA Grapalat"/>
          <w:i/>
        </w:rPr>
        <w:t>марз</w:t>
      </w:r>
      <w:proofErr w:type="spellEnd"/>
      <w:r w:rsidR="008D7E4B" w:rsidRPr="00D865AE">
        <w:rPr>
          <w:rFonts w:ascii="GHEA Grapalat" w:hAnsi="GHEA Grapalat"/>
          <w:i/>
        </w:rPr>
        <w:t>, Республика Армения</w:t>
      </w:r>
      <w:r w:rsidR="008D7E4B"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8D7E4B">
        <w:rPr>
          <w:rFonts w:ascii="GHEA Grapalat" w:hAnsi="GHEA Grapalat"/>
          <w:i/>
          <w:sz w:val="22"/>
          <w:szCs w:val="22"/>
        </w:rPr>
        <w:t>ШМАКТ-GHAPDzB-26/1</w:t>
      </w:r>
      <w:r w:rsidRPr="00B138F3">
        <w:rPr>
          <w:rFonts w:ascii="GHEA Grapalat" w:hAnsi="GHEA Grapalat"/>
          <w:sz w:val="22"/>
          <w:szCs w:val="22"/>
        </w:rPr>
        <w:t>.</w:t>
      </w:r>
    </w:p>
    <w:p w14:paraId="3C2FB86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DC28CB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7B9CB93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6798AE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FD2B4B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16C4A9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027668D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3A0956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28FC0E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FE8F2E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6BC5C1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325D11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CD27CE6" w14:textId="77777777" w:rsidR="003D2FE2" w:rsidRPr="00B138F3" w:rsidRDefault="003D2FE2" w:rsidP="008623C7">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20E69D4" w14:textId="77777777" w:rsidR="003D2FE2" w:rsidRPr="00B138F3" w:rsidRDefault="003D2FE2" w:rsidP="008623C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DFEE7F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715FBE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16D621F"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5A289D"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9D4D159" w14:textId="77777777" w:rsidR="003D2FE2" w:rsidRPr="00B138F3" w:rsidRDefault="003D2FE2" w:rsidP="008623C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47013A9" w14:textId="77777777" w:rsidR="003D2FE2" w:rsidRPr="00B138F3" w:rsidRDefault="003D2FE2" w:rsidP="008623C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AAEE314" w14:textId="77777777" w:rsidR="003D2FE2" w:rsidRPr="00B138F3" w:rsidRDefault="003D2FE2" w:rsidP="008623C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024A6850" w14:textId="77777777" w:rsidR="003D2FE2" w:rsidRPr="00B138F3" w:rsidRDefault="003D2FE2" w:rsidP="008623C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B9063B4" w14:textId="77777777" w:rsidR="003D2FE2" w:rsidRPr="00B138F3" w:rsidRDefault="003D2FE2" w:rsidP="008623C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D4DFBC2" w14:textId="77777777" w:rsidR="003D2FE2" w:rsidRPr="00B138F3" w:rsidRDefault="003D2FE2" w:rsidP="008623C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3C02CB2" w14:textId="77777777" w:rsidR="003D2FE2" w:rsidRPr="00B138F3" w:rsidRDefault="003D2FE2" w:rsidP="008623C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216A2F9"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977251E"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0AD7B0A4" w14:textId="77777777" w:rsidR="003D2FE2" w:rsidRPr="00B138F3" w:rsidRDefault="003D2FE2" w:rsidP="003D2FE2">
      <w:pPr>
        <w:widowControl w:val="0"/>
        <w:spacing w:after="160"/>
        <w:jc w:val="both"/>
        <w:rPr>
          <w:rFonts w:ascii="GHEA Grapalat" w:hAnsi="GHEA Grapalat"/>
          <w:sz w:val="22"/>
          <w:szCs w:val="22"/>
        </w:rPr>
      </w:pPr>
    </w:p>
    <w:p w14:paraId="0FA034A9" w14:textId="77777777" w:rsidR="003D2FE2" w:rsidRPr="00B138F3" w:rsidRDefault="003D2FE2" w:rsidP="003D2FE2">
      <w:pPr>
        <w:widowControl w:val="0"/>
        <w:spacing w:after="160"/>
        <w:jc w:val="both"/>
        <w:rPr>
          <w:rFonts w:ascii="GHEA Grapalat" w:hAnsi="GHEA Grapalat"/>
          <w:sz w:val="22"/>
          <w:szCs w:val="22"/>
        </w:rPr>
      </w:pPr>
    </w:p>
    <w:p w14:paraId="331C8A3E"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5AB453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04C48"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90B036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8C2241"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3F40EAA8"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8FA1DA"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4A45BD0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70D4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75D21BE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728E8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4393AE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5E89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1C204D4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4A8E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300662E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409E5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31DBD" w:rsidRPr="00B138F3" w14:paraId="7E7D9FC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C9A07" w14:textId="36D2CB5C"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B31DBD">
              <w:rPr>
                <w:rFonts w:ascii="GHEA Grapalat" w:hAnsi="GHEA Grapalat"/>
              </w:rPr>
              <w:t>&lt;</w:t>
            </w:r>
            <w:r w:rsidRPr="008D7E4B">
              <w:rPr>
                <w:rFonts w:ascii="GHEA Grapalat" w:hAnsi="GHEA Grapalat"/>
              </w:rPr>
              <w:t>&lt;</w:t>
            </w:r>
            <w:r w:rsidRPr="00D865AE">
              <w:rPr>
                <w:rFonts w:ascii="GHEA Grapalat" w:hAnsi="GHEA Grapalat"/>
                <w:i/>
              </w:rPr>
              <w:t>Коммунальное хозяйство Ани</w:t>
            </w:r>
            <w:r w:rsidR="008D7E4B" w:rsidRPr="008D7E4B">
              <w:rPr>
                <w:rFonts w:ascii="GHEA Grapalat" w:hAnsi="GHEA Grapalat"/>
                <w:i/>
              </w:rPr>
              <w:t>&gt;&gt;</w:t>
            </w:r>
            <w:r w:rsidRPr="00D865AE">
              <w:rPr>
                <w:rFonts w:ascii="GHEA Grapalat" w:hAnsi="GHEA Grapalat"/>
                <w:i/>
              </w:rPr>
              <w:t xml:space="preserve"> общины Ани, Ширакский </w:t>
            </w:r>
            <w:proofErr w:type="spellStart"/>
            <w:r w:rsidRPr="00D865AE">
              <w:rPr>
                <w:rFonts w:ascii="GHEA Grapalat" w:hAnsi="GHEA Grapalat"/>
                <w:i/>
              </w:rPr>
              <w:t>марз</w:t>
            </w:r>
            <w:proofErr w:type="spellEnd"/>
            <w:r w:rsidRPr="00D865AE">
              <w:rPr>
                <w:rFonts w:ascii="GHEA Grapalat" w:hAnsi="GHEA Grapalat"/>
                <w:i/>
              </w:rPr>
              <w:t>, Республика Армения</w:t>
            </w:r>
          </w:p>
        </w:tc>
      </w:tr>
      <w:tr w:rsidR="00B31DBD" w:rsidRPr="00B138F3" w14:paraId="30D78E1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68BAEB" w14:textId="62E67686"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31DBD" w:rsidRPr="00B138F3" w14:paraId="3C5BEB1B"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7284C2" w14:textId="30593208"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05546246</w:t>
            </w:r>
          </w:p>
        </w:tc>
      </w:tr>
      <w:tr w:rsidR="00B31DBD" w:rsidRPr="00B138F3" w14:paraId="079E09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57427A" w14:textId="215D41D0"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0D1DB8">
              <w:rPr>
                <w:rFonts w:ascii="GHEA Grapalat" w:hAnsi="GHEA Grapalat"/>
              </w:rPr>
              <w:t>Центральное казначейство</w:t>
            </w:r>
          </w:p>
        </w:tc>
      </w:tr>
      <w:tr w:rsidR="00B31DBD" w:rsidRPr="00B138F3" w14:paraId="63B02CF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80261" w14:textId="0A8C17EF"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hy-AM"/>
              </w:rPr>
              <w:t xml:space="preserve"> </w:t>
            </w:r>
            <w:r w:rsidRPr="00505041">
              <w:rPr>
                <w:rFonts w:ascii="GHEA Grapalat" w:hAnsi="GHEA Grapalat" w:cs="Sylfaen"/>
                <w:sz w:val="20"/>
                <w:szCs w:val="20"/>
                <w:lang w:val="hy-AM"/>
              </w:rPr>
              <w:t>900495101090</w:t>
            </w:r>
          </w:p>
        </w:tc>
      </w:tr>
      <w:tr w:rsidR="00B138F3" w:rsidRPr="00B138F3" w14:paraId="08CED6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B9BE8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884521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03D80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B85A72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4F629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740F7A7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A3F69"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2FD0DCB3"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0DAAA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39411F9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AF7C5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9722A8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65E0EA"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3DC9DAE"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BD7503E"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E2E3F60" w14:textId="77777777" w:rsidR="00C3421C" w:rsidRPr="00B138F3" w:rsidRDefault="00C3421C" w:rsidP="00DE2AE3">
            <w:pPr>
              <w:widowControl w:val="0"/>
              <w:spacing w:after="160"/>
              <w:rPr>
                <w:rFonts w:ascii="GHEA Grapalat" w:hAnsi="GHEA Grapalat" w:cs="Sylfaen"/>
              </w:rPr>
            </w:pPr>
          </w:p>
          <w:p w14:paraId="7F423271"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299620E6" w14:textId="77777777" w:rsidR="00C3421C" w:rsidRPr="00B138F3" w:rsidRDefault="00C3421C" w:rsidP="00DE2AE3">
            <w:pPr>
              <w:widowControl w:val="0"/>
              <w:spacing w:after="160"/>
              <w:rPr>
                <w:rFonts w:ascii="GHEA Grapalat" w:hAnsi="GHEA Grapalat" w:cs="Sylfaen"/>
              </w:rPr>
            </w:pPr>
          </w:p>
          <w:p w14:paraId="7F78D72A"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9E36EA0" w14:textId="77777777" w:rsidR="00C3421C" w:rsidRPr="00B138F3" w:rsidRDefault="00C3421C" w:rsidP="00DE2AE3">
            <w:pPr>
              <w:widowControl w:val="0"/>
              <w:spacing w:after="160"/>
              <w:rPr>
                <w:rFonts w:ascii="GHEA Grapalat" w:hAnsi="GHEA Grapalat" w:cs="Sylfaen"/>
              </w:rPr>
            </w:pPr>
          </w:p>
          <w:p w14:paraId="0517E072"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00A339C"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26A9202"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D702241" w14:textId="77777777" w:rsidR="00C3421C" w:rsidRPr="00B138F3" w:rsidRDefault="00C3421C" w:rsidP="00DE2AE3">
            <w:pPr>
              <w:widowControl w:val="0"/>
              <w:spacing w:after="160"/>
              <w:rPr>
                <w:rFonts w:ascii="GHEA Grapalat" w:hAnsi="GHEA Grapalat" w:cs="Sylfaen"/>
              </w:rPr>
            </w:pPr>
          </w:p>
          <w:p w14:paraId="01DF02B1"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376E324" w14:textId="77777777" w:rsidR="00C3421C" w:rsidRPr="00B138F3" w:rsidRDefault="00C3421C" w:rsidP="00DE2AE3">
            <w:pPr>
              <w:widowControl w:val="0"/>
              <w:spacing w:after="160"/>
              <w:jc w:val="right"/>
              <w:rPr>
                <w:rFonts w:ascii="GHEA Grapalat" w:hAnsi="GHEA Grapalat" w:cs="Tahoma"/>
              </w:rPr>
            </w:pPr>
          </w:p>
          <w:p w14:paraId="62F4C7A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39D2265" w14:textId="77777777" w:rsidR="00C3421C" w:rsidRPr="00B138F3" w:rsidRDefault="00C3421C" w:rsidP="00DE2AE3">
            <w:pPr>
              <w:widowControl w:val="0"/>
              <w:spacing w:after="160"/>
              <w:rPr>
                <w:rFonts w:ascii="GHEA Grapalat" w:hAnsi="GHEA Grapalat" w:cs="Sylfaen"/>
              </w:rPr>
            </w:pPr>
          </w:p>
          <w:p w14:paraId="1E3D61C6"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CA01BBA"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199F141"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9C92AAB" w14:textId="77777777" w:rsidR="00C3421C" w:rsidRPr="00B138F3" w:rsidRDefault="00C3421C" w:rsidP="00DE2AE3">
            <w:pPr>
              <w:widowControl w:val="0"/>
              <w:spacing w:after="160"/>
              <w:rPr>
                <w:rFonts w:ascii="GHEA Grapalat" w:hAnsi="GHEA Grapalat"/>
              </w:rPr>
            </w:pPr>
          </w:p>
          <w:p w14:paraId="3576DD1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C0C24F4"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8F27290" w14:textId="77777777" w:rsidR="00C3421C" w:rsidRPr="00B138F3" w:rsidRDefault="00C3421C" w:rsidP="00DE2AE3">
            <w:pPr>
              <w:widowControl w:val="0"/>
              <w:spacing w:after="160"/>
              <w:rPr>
                <w:rFonts w:ascii="GHEA Grapalat" w:hAnsi="GHEA Grapalat" w:cs="Tahoma"/>
              </w:rPr>
            </w:pPr>
          </w:p>
          <w:p w14:paraId="3821FAEB"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AA3E5D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CB4FBC3" w14:textId="77777777" w:rsidR="00C3421C" w:rsidRPr="00B138F3" w:rsidRDefault="00C3421C" w:rsidP="00DE2AE3">
            <w:pPr>
              <w:widowControl w:val="0"/>
              <w:spacing w:after="160"/>
              <w:rPr>
                <w:rFonts w:ascii="GHEA Grapalat" w:hAnsi="GHEA Grapalat" w:cs="Tahoma"/>
              </w:rPr>
            </w:pPr>
          </w:p>
          <w:p w14:paraId="562B4A72"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55D3D2C0"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A48F9B3" w14:textId="77777777" w:rsidR="00C3421C" w:rsidRPr="00B138F3" w:rsidRDefault="00C3421C" w:rsidP="00DE2AE3">
            <w:pPr>
              <w:widowControl w:val="0"/>
              <w:spacing w:after="160"/>
              <w:rPr>
                <w:rFonts w:ascii="GHEA Grapalat" w:hAnsi="GHEA Grapalat" w:cs="Arial"/>
              </w:rPr>
            </w:pPr>
          </w:p>
        </w:tc>
      </w:tr>
      <w:tr w:rsidR="00B138F3" w:rsidRPr="00B138F3" w14:paraId="0F8112E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5545DED"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0A41F25" w14:textId="77777777" w:rsidR="00C3421C" w:rsidRPr="00B138F3" w:rsidRDefault="00C3421C" w:rsidP="00DE2AE3">
            <w:pPr>
              <w:widowControl w:val="0"/>
              <w:spacing w:after="160"/>
              <w:rPr>
                <w:rFonts w:ascii="GHEA Grapalat" w:hAnsi="GHEA Grapalat" w:cs="Sylfaen"/>
              </w:rPr>
            </w:pPr>
          </w:p>
          <w:p w14:paraId="434BA44F"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EB4AAF"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89CE934" w14:textId="77777777" w:rsidR="00C3421C" w:rsidRPr="00B138F3" w:rsidRDefault="00C3421C" w:rsidP="00DE2AE3">
            <w:pPr>
              <w:widowControl w:val="0"/>
              <w:spacing w:after="160"/>
              <w:rPr>
                <w:rFonts w:ascii="GHEA Grapalat" w:hAnsi="GHEA Grapalat"/>
              </w:rPr>
            </w:pPr>
          </w:p>
          <w:p w14:paraId="26AB2A43"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5BFC59E" w14:textId="77777777" w:rsidR="00C3421C" w:rsidRPr="00B138F3" w:rsidRDefault="00C3421C" w:rsidP="00C3421C">
      <w:pPr>
        <w:widowControl w:val="0"/>
        <w:spacing w:after="160"/>
        <w:jc w:val="center"/>
        <w:rPr>
          <w:rFonts w:ascii="GHEA Grapalat" w:hAnsi="GHEA Grapalat" w:cs="Sylfaen"/>
        </w:rPr>
      </w:pPr>
    </w:p>
    <w:p w14:paraId="090D2F18"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9D46663"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4468C66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EB9611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0EA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C863B0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493E7F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935FC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71D1F4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345CE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80870F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6E2530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398F0B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D5771E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E0355A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CE95B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8521F3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18542D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0634B7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C51ED2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763E09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FA67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171AA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0AD2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7565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C316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15091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01A4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B23696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89093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86D0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0BA1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17D15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E93F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14240F7"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C330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1DFB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5468D5C"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EA9C1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BFDB4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B4F1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6942934"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CFD87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221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32DB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D20BC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6E74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2627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3B966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A8E9D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33AE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5AA7C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F78C3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6702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AE216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E8841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436F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1B7C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3903C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A3F5B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E5C0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714700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61A0F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F08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17A04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1147E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2DC7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9873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28981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03F36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2B5E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C885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DB22B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5F300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48F8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48212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CFB96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C5B5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DF1E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3A7C3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D951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5B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8F942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D84F9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722D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45163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16AEB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E041D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1F8B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63D60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BB6AD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328C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34F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BD0A2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47619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F41E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64B1F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AFBED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E4EA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FCA5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8486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BABB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3AC61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72095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14A3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C4AD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53CF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8F128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3FD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00914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7613C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69BF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E4BF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18FE9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2B593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BCF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84FDD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AFA75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7D61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00B8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A9D7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CBA2C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EAFF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45541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5D0DD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D5F9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D5D0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5ACE7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5223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3186B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ADCAC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E2D285"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EB30A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28DF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2BF9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30482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F0018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B701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BD3E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B2136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B7D21E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111CF7"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E90EF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94384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425273"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161C518"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ED2EF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D4858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DB80C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AA0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32B7D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67687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4C28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BDF2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20794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7D9E8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94CAA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D2D0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A9B8A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C1A9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8F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66646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A256C6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8BB6CD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11773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914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1E10F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20E90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D5CF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C7AE9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264D391"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11543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7C9BA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64F67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224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2017E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E6989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D2EB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39E3C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879DE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C0B83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C4D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D4BC0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E2F8C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30CE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5CA8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5B16F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31FF5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D2E16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B411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71C48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321E4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A97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AE30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751185"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FC8DA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398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6C971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90568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8170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D171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F9D763"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463849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85F6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95137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B7CD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507A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7B71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9BE57B9"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6E7E7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004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C6231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E231C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14E9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4D8A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6BD4AB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E6927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BA72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0C96F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BAF7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A38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81E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841D69"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329D7F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FCD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03D02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FA1DCC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F71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CE05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4A3FFE9" w14:textId="77777777" w:rsidR="00C3421C" w:rsidRPr="00B138F3" w:rsidRDefault="00C3421C" w:rsidP="00DE2AE3">
            <w:pPr>
              <w:widowControl w:val="0"/>
              <w:spacing w:after="120"/>
              <w:jc w:val="center"/>
              <w:rPr>
                <w:rFonts w:ascii="GHEA Grapalat" w:hAnsi="GHEA Grapalat"/>
                <w:sz w:val="18"/>
                <w:szCs w:val="18"/>
              </w:rPr>
            </w:pPr>
          </w:p>
        </w:tc>
      </w:tr>
    </w:tbl>
    <w:p w14:paraId="5F2148FB" w14:textId="77777777" w:rsidR="001005B0" w:rsidRPr="00B138F3" w:rsidRDefault="001005B0" w:rsidP="00B46D58">
      <w:pPr>
        <w:widowControl w:val="0"/>
        <w:spacing w:after="160"/>
        <w:ind w:left="567" w:right="565"/>
        <w:jc w:val="center"/>
        <w:rPr>
          <w:rFonts w:ascii="GHEA Grapalat" w:hAnsi="GHEA Grapalat"/>
          <w:b/>
        </w:rPr>
      </w:pPr>
    </w:p>
    <w:p w14:paraId="1AF9A4CB" w14:textId="77777777" w:rsidR="001005B0" w:rsidRPr="00B138F3" w:rsidRDefault="001005B0" w:rsidP="00B46D58">
      <w:pPr>
        <w:widowControl w:val="0"/>
        <w:spacing w:after="160"/>
        <w:ind w:left="567" w:right="565"/>
        <w:jc w:val="center"/>
        <w:rPr>
          <w:rFonts w:ascii="GHEA Grapalat" w:hAnsi="GHEA Grapalat"/>
          <w:b/>
        </w:rPr>
      </w:pPr>
    </w:p>
    <w:p w14:paraId="19F460C4" w14:textId="77777777" w:rsidR="008623C7" w:rsidRDefault="008623C7" w:rsidP="000A214C">
      <w:pPr>
        <w:widowControl w:val="0"/>
        <w:spacing w:after="160"/>
        <w:jc w:val="right"/>
        <w:rPr>
          <w:rFonts w:ascii="GHEA Grapalat" w:hAnsi="GHEA Grapalat"/>
          <w:i/>
        </w:rPr>
      </w:pPr>
    </w:p>
    <w:p w14:paraId="7E9AEC65" w14:textId="1FFF232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186BE7BD" w14:textId="7BFA3D9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542A4">
        <w:rPr>
          <w:rFonts w:ascii="GHEA Grapalat" w:hAnsi="GHEA Grapalat"/>
          <w:i/>
        </w:rPr>
        <w:t>запрос котировок</w:t>
      </w:r>
      <w:r w:rsidRPr="00B138F3">
        <w:rPr>
          <w:rFonts w:ascii="GHEA Grapalat" w:hAnsi="GHEA Grapalat"/>
          <w:i/>
        </w:rPr>
        <w:br/>
        <w:t>под кодом "</w:t>
      </w:r>
      <w:r w:rsidR="00074ECB">
        <w:rPr>
          <w:rFonts w:ascii="GHEA Grapalat" w:hAnsi="GHEA Grapalat"/>
          <w:i/>
        </w:rPr>
        <w:t>ШМАКТ-GHAPDzB-26/1</w:t>
      </w:r>
      <w:r w:rsidRPr="00B138F3">
        <w:rPr>
          <w:rFonts w:ascii="GHEA Grapalat" w:hAnsi="GHEA Grapalat"/>
          <w:i/>
        </w:rPr>
        <w:t>"</w:t>
      </w:r>
      <w:r w:rsidRPr="00B138F3">
        <w:rPr>
          <w:rStyle w:val="FootnoteReference"/>
          <w:rFonts w:ascii="GHEA Grapalat" w:hAnsi="GHEA Grapalat"/>
          <w:i/>
        </w:rPr>
        <w:footnoteReference w:customMarkFollows="1" w:id="9"/>
        <w:t>*</w:t>
      </w:r>
    </w:p>
    <w:p w14:paraId="40684EA5" w14:textId="77777777" w:rsidR="000A214C" w:rsidRPr="00B138F3" w:rsidRDefault="000A214C" w:rsidP="00D81F41">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7C9DDFE3" w14:textId="77777777" w:rsidR="000A214C" w:rsidRPr="00B138F3" w:rsidRDefault="000A214C" w:rsidP="00D81F41">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06B717D" w14:textId="77777777" w:rsidTr="00DE2AE3">
        <w:tc>
          <w:tcPr>
            <w:tcW w:w="4786" w:type="dxa"/>
          </w:tcPr>
          <w:p w14:paraId="4FA30066"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3B53297D"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14:paraId="130A63EC"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0A802A2"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879AAED"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E9F0C6C"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6AC3D8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8C20FCC" w14:textId="77777777" w:rsidR="000A214C" w:rsidRPr="00B138F3" w:rsidRDefault="000A214C" w:rsidP="00D81F41">
      <w:pPr>
        <w:widowControl w:val="0"/>
        <w:jc w:val="center"/>
        <w:rPr>
          <w:rFonts w:ascii="GHEA Grapalat" w:hAnsi="GHEA Grapalat" w:cs="GHEA Grapalat"/>
          <w:b/>
          <w:bCs/>
        </w:rPr>
      </w:pPr>
      <w:r w:rsidRPr="00B138F3">
        <w:rPr>
          <w:rFonts w:ascii="GHEA Grapalat" w:hAnsi="GHEA Grapalat"/>
          <w:b/>
        </w:rPr>
        <w:t>1. Предмет соглашения</w:t>
      </w:r>
    </w:p>
    <w:p w14:paraId="3B31B11A" w14:textId="48716831" w:rsidR="000A214C" w:rsidRPr="00B138F3" w:rsidRDefault="000A214C" w:rsidP="00D81F41">
      <w:pPr>
        <w:widowControl w:val="0"/>
        <w:tabs>
          <w:tab w:val="left" w:pos="567"/>
        </w:tabs>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B31DBD" w:rsidRPr="00B31DBD">
        <w:rPr>
          <w:rFonts w:ascii="GHEA Grapalat" w:hAnsi="GHEA Grapalat"/>
          <w:spacing w:val="-6"/>
        </w:rPr>
        <w:t>&lt;&lt;</w:t>
      </w:r>
      <w:r w:rsidR="00B31DBD">
        <w:rPr>
          <w:rFonts w:ascii="GHEA Grapalat" w:hAnsi="GHEA Grapalat"/>
          <w:i/>
        </w:rPr>
        <w:t>Коммунальное хозяйство Ани</w:t>
      </w:r>
      <w:r w:rsidR="00B31DBD" w:rsidRPr="00B31DBD">
        <w:rPr>
          <w:rFonts w:ascii="GHEA Grapalat" w:hAnsi="GHEA Grapalat"/>
          <w:i/>
        </w:rPr>
        <w:t>&gt;&gt;</w:t>
      </w:r>
      <w:r w:rsidR="00B31DBD">
        <w:rPr>
          <w:rFonts w:ascii="GHEA Grapalat" w:hAnsi="GHEA Grapalat"/>
          <w:i/>
        </w:rPr>
        <w:t xml:space="preserve"> общины Ани, Ширакский </w:t>
      </w:r>
      <w:proofErr w:type="spellStart"/>
      <w:r w:rsidR="00B31DBD">
        <w:rPr>
          <w:rFonts w:ascii="GHEA Grapalat" w:hAnsi="GHEA Grapalat"/>
          <w:i/>
        </w:rPr>
        <w:t>марз</w:t>
      </w:r>
      <w:proofErr w:type="spellEnd"/>
      <w:r w:rsidR="00B31DBD">
        <w:rPr>
          <w:rFonts w:ascii="GHEA Grapalat" w:hAnsi="GHEA Grapalat"/>
          <w:i/>
        </w:rPr>
        <w:t>, Республика Армения</w:t>
      </w:r>
      <w:r w:rsidR="00B31DBD"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B31DBD">
        <w:rPr>
          <w:rFonts w:ascii="GHEA Grapalat" w:hAnsi="GHEA Grapalat"/>
          <w:i/>
        </w:rPr>
        <w:t>ШМАКТ-GHAPDzB-26/1</w:t>
      </w:r>
      <w:r w:rsidRPr="00B138F3">
        <w:rPr>
          <w:rFonts w:ascii="GHEA Grapalat" w:hAnsi="GHEA Grapalat"/>
        </w:rPr>
        <w:t>.</w:t>
      </w:r>
    </w:p>
    <w:p w14:paraId="049EAC48" w14:textId="77777777" w:rsidR="000A214C" w:rsidRPr="00B138F3" w:rsidRDefault="000A214C" w:rsidP="00D81F41">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644067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0AB8176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366E25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D073E7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F3260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007B8F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350637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E05278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6CAF2B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2CEFE1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9F5E85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9DEDF04"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261E8A13"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7CA3CAC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32A6FFE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BB3D8AB"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D8C0837"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023F5A2"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4E92FE8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83C31A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848AF2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7733CF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AF6772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C458EB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73821A2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132A2D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E9EB77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9F0955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7D9DE71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DB68DC8"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F6A0F6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FA2D8E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DD5216"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093899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67F7A0"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3B75FA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174B8"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C74D4C9"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DE6FD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2AE4831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13E27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2182C487"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6E81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F7A9D9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BA206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80E0A9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FD435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31DBD" w:rsidRPr="00B138F3" w14:paraId="6984AEA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B951D2" w14:textId="40E11FB9"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B31DBD">
              <w:rPr>
                <w:rFonts w:ascii="GHEA Grapalat" w:hAnsi="GHEA Grapalat"/>
              </w:rPr>
              <w:t>&lt;&lt;</w:t>
            </w:r>
            <w:r w:rsidRPr="00D865AE">
              <w:rPr>
                <w:rFonts w:ascii="GHEA Grapalat" w:hAnsi="GHEA Grapalat"/>
                <w:i/>
              </w:rPr>
              <w:t>Коммунальное хозяйство Ани</w:t>
            </w:r>
            <w:r w:rsidRPr="00B31DBD">
              <w:rPr>
                <w:rFonts w:ascii="GHEA Grapalat" w:hAnsi="GHEA Grapalat"/>
                <w:i/>
              </w:rPr>
              <w:t>&gt;&gt;</w:t>
            </w:r>
            <w:r w:rsidRPr="00D865AE">
              <w:rPr>
                <w:rFonts w:ascii="GHEA Grapalat" w:hAnsi="GHEA Grapalat"/>
                <w:i/>
              </w:rPr>
              <w:t xml:space="preserve"> общины Ани, Ширакский </w:t>
            </w:r>
            <w:proofErr w:type="spellStart"/>
            <w:r w:rsidRPr="00D865AE">
              <w:rPr>
                <w:rFonts w:ascii="GHEA Grapalat" w:hAnsi="GHEA Grapalat"/>
                <w:i/>
              </w:rPr>
              <w:t>марз</w:t>
            </w:r>
            <w:proofErr w:type="spellEnd"/>
            <w:r w:rsidRPr="00D865AE">
              <w:rPr>
                <w:rFonts w:ascii="GHEA Grapalat" w:hAnsi="GHEA Grapalat"/>
                <w:i/>
              </w:rPr>
              <w:t>, Республика Армения</w:t>
            </w:r>
          </w:p>
        </w:tc>
      </w:tr>
      <w:tr w:rsidR="00B31DBD" w:rsidRPr="00B138F3" w14:paraId="2A45FAD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CC31D" w14:textId="1A58550C"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31DBD" w:rsidRPr="00B138F3" w14:paraId="09018A77"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B4D2A3" w14:textId="69552D2B"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05546246</w:t>
            </w:r>
          </w:p>
        </w:tc>
      </w:tr>
      <w:tr w:rsidR="00B31DBD" w:rsidRPr="00B138F3" w14:paraId="2764607D"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9A324" w14:textId="7A4D32A7"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0D1DB8">
              <w:rPr>
                <w:rFonts w:ascii="GHEA Grapalat" w:hAnsi="GHEA Grapalat"/>
              </w:rPr>
              <w:t>Центральное казначейство</w:t>
            </w:r>
          </w:p>
        </w:tc>
      </w:tr>
      <w:tr w:rsidR="00B31DBD" w:rsidRPr="00B138F3" w14:paraId="4D6E54A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D66F08" w14:textId="6E82B71A"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hy-AM"/>
              </w:rPr>
              <w:t xml:space="preserve"> </w:t>
            </w:r>
            <w:r w:rsidRPr="00505041">
              <w:rPr>
                <w:rFonts w:ascii="GHEA Grapalat" w:hAnsi="GHEA Grapalat" w:cs="Sylfaen"/>
                <w:sz w:val="20"/>
                <w:szCs w:val="20"/>
                <w:lang w:val="hy-AM"/>
              </w:rPr>
              <w:t>900495101090</w:t>
            </w:r>
          </w:p>
        </w:tc>
      </w:tr>
      <w:tr w:rsidR="00B138F3" w:rsidRPr="00B138F3" w14:paraId="07F985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B2873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A59D0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70F45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33A17B0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8E2EA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5F0497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FA007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1C83684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E3F469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F8EB20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43E3F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3905CF6E"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50DB9D"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013A63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EF38E0C"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09D377A" w14:textId="77777777" w:rsidR="00BE2572" w:rsidRPr="00B138F3" w:rsidRDefault="00BE2572" w:rsidP="00DE2AE3">
            <w:pPr>
              <w:widowControl w:val="0"/>
              <w:spacing w:after="160"/>
              <w:rPr>
                <w:rFonts w:ascii="GHEA Grapalat" w:hAnsi="GHEA Grapalat" w:cs="Sylfaen"/>
              </w:rPr>
            </w:pPr>
          </w:p>
          <w:p w14:paraId="3A662A59"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7C7368CD" w14:textId="77777777" w:rsidR="00BE2572" w:rsidRPr="00B138F3" w:rsidRDefault="00BE2572" w:rsidP="00DE2AE3">
            <w:pPr>
              <w:widowControl w:val="0"/>
              <w:spacing w:after="160"/>
              <w:rPr>
                <w:rFonts w:ascii="GHEA Grapalat" w:hAnsi="GHEA Grapalat" w:cs="Sylfaen"/>
              </w:rPr>
            </w:pPr>
          </w:p>
          <w:p w14:paraId="728883D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A35F929" w14:textId="77777777" w:rsidR="00BE2572" w:rsidRPr="00B138F3" w:rsidRDefault="00BE2572" w:rsidP="00DE2AE3">
            <w:pPr>
              <w:widowControl w:val="0"/>
              <w:spacing w:after="160"/>
              <w:rPr>
                <w:rFonts w:ascii="GHEA Grapalat" w:hAnsi="GHEA Grapalat" w:cs="Sylfaen"/>
              </w:rPr>
            </w:pPr>
          </w:p>
          <w:p w14:paraId="03A48D10"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AC45955"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9A3E666"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FCAACB2" w14:textId="77777777" w:rsidR="00BE2572" w:rsidRPr="00B138F3" w:rsidRDefault="00BE2572" w:rsidP="00DE2AE3">
            <w:pPr>
              <w:widowControl w:val="0"/>
              <w:spacing w:after="160"/>
              <w:rPr>
                <w:rFonts w:ascii="GHEA Grapalat" w:hAnsi="GHEA Grapalat" w:cs="Sylfaen"/>
              </w:rPr>
            </w:pPr>
          </w:p>
          <w:p w14:paraId="7D501A1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50657CD" w14:textId="77777777" w:rsidR="00BE2572" w:rsidRPr="00B138F3" w:rsidRDefault="00BE2572" w:rsidP="00DE2AE3">
            <w:pPr>
              <w:widowControl w:val="0"/>
              <w:spacing w:after="160"/>
              <w:jc w:val="right"/>
              <w:rPr>
                <w:rFonts w:ascii="GHEA Grapalat" w:hAnsi="GHEA Grapalat" w:cs="Tahoma"/>
              </w:rPr>
            </w:pPr>
          </w:p>
          <w:p w14:paraId="5F630CCB"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5EE9FDC" w14:textId="77777777" w:rsidR="00BE2572" w:rsidRPr="00B138F3" w:rsidRDefault="00BE2572" w:rsidP="00DE2AE3">
            <w:pPr>
              <w:widowControl w:val="0"/>
              <w:spacing w:after="160"/>
              <w:rPr>
                <w:rFonts w:ascii="GHEA Grapalat" w:hAnsi="GHEA Grapalat" w:cs="Sylfaen"/>
              </w:rPr>
            </w:pPr>
          </w:p>
          <w:p w14:paraId="5E77AC23"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AD1A87B"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CDD3EBC"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EBCA490" w14:textId="77777777" w:rsidR="00BE2572" w:rsidRPr="00B138F3" w:rsidRDefault="00BE2572" w:rsidP="00DE2AE3">
            <w:pPr>
              <w:widowControl w:val="0"/>
              <w:spacing w:after="160"/>
              <w:rPr>
                <w:rFonts w:ascii="GHEA Grapalat" w:hAnsi="GHEA Grapalat"/>
              </w:rPr>
            </w:pPr>
          </w:p>
          <w:p w14:paraId="3602024D"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061F2396"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3A4DC46" w14:textId="77777777" w:rsidR="00BE2572" w:rsidRPr="00B138F3" w:rsidRDefault="00BE2572" w:rsidP="00DE2AE3">
            <w:pPr>
              <w:widowControl w:val="0"/>
              <w:spacing w:after="160"/>
              <w:rPr>
                <w:rFonts w:ascii="GHEA Grapalat" w:hAnsi="GHEA Grapalat" w:cs="Tahoma"/>
              </w:rPr>
            </w:pPr>
          </w:p>
          <w:p w14:paraId="16A35EC5"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477706E"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520DCAA" w14:textId="77777777" w:rsidR="00BE2572" w:rsidRPr="00B138F3" w:rsidRDefault="00BE2572" w:rsidP="00DE2AE3">
            <w:pPr>
              <w:widowControl w:val="0"/>
              <w:spacing w:after="160"/>
              <w:rPr>
                <w:rFonts w:ascii="GHEA Grapalat" w:hAnsi="GHEA Grapalat" w:cs="Tahoma"/>
              </w:rPr>
            </w:pPr>
          </w:p>
          <w:p w14:paraId="18BE4226"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5FC5DDB"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DA98149" w14:textId="77777777" w:rsidR="00BE2572" w:rsidRPr="00B138F3" w:rsidRDefault="00BE2572" w:rsidP="00DE2AE3">
            <w:pPr>
              <w:widowControl w:val="0"/>
              <w:spacing w:after="160"/>
              <w:rPr>
                <w:rFonts w:ascii="GHEA Grapalat" w:hAnsi="GHEA Grapalat" w:cs="Arial"/>
              </w:rPr>
            </w:pPr>
          </w:p>
        </w:tc>
      </w:tr>
      <w:tr w:rsidR="00B138F3" w:rsidRPr="00B138F3" w14:paraId="26601A99"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8396427"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CC4148B" w14:textId="77777777" w:rsidR="00BE2572" w:rsidRPr="00B138F3" w:rsidRDefault="00BE2572" w:rsidP="00DE2AE3">
            <w:pPr>
              <w:widowControl w:val="0"/>
              <w:spacing w:after="160"/>
              <w:rPr>
                <w:rFonts w:ascii="GHEA Grapalat" w:hAnsi="GHEA Grapalat" w:cs="Sylfaen"/>
              </w:rPr>
            </w:pPr>
          </w:p>
          <w:p w14:paraId="7954F34E"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B06FD3C"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62DB10C" w14:textId="77777777" w:rsidR="00BE2572" w:rsidRPr="00B138F3" w:rsidRDefault="00BE2572" w:rsidP="00DE2AE3">
            <w:pPr>
              <w:widowControl w:val="0"/>
              <w:spacing w:after="160"/>
              <w:rPr>
                <w:rFonts w:ascii="GHEA Grapalat" w:hAnsi="GHEA Grapalat"/>
              </w:rPr>
            </w:pPr>
          </w:p>
          <w:p w14:paraId="01EE19C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FE92C9C" w14:textId="77777777" w:rsidR="00BE2572" w:rsidRPr="00B138F3" w:rsidRDefault="00BE2572" w:rsidP="00BE2572">
      <w:pPr>
        <w:widowControl w:val="0"/>
        <w:spacing w:after="160"/>
        <w:jc w:val="center"/>
        <w:rPr>
          <w:rFonts w:ascii="GHEA Grapalat" w:hAnsi="GHEA Grapalat" w:cs="Sylfaen"/>
        </w:rPr>
      </w:pPr>
    </w:p>
    <w:p w14:paraId="3F614306"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551BAB"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9132479"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EABCF8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6AF6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86D034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92345A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93424D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75E14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5517D0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2371E0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7880F9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9CB094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D2F67B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4348A3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45FA8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A8467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DA3F2A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5A1166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FE58B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FD321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A61D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5C829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AF1A7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B6CB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A62B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2B8BF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B763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3755D45"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887F4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C4B3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3581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E29DC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9A0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EE4A83D"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51725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FF89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4F292B"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0EB4E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389E2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0DC1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5D45ECE"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F4605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44C2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D5E1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C2DC9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BD210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528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FEB94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B9C4E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7F6E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1AC58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204D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D4C4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17155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3D8AE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7E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317E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0C16A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5C3A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50CC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B3BF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DB8A7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0E7B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AC44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9D20D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C214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AA1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18F8E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B602C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88CB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1ECE1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7858E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51E05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82C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9F747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E88C5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1DF6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94F1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4F70F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3CC1A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C6D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CA2F4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29030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B331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6F5C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C4A27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50C0D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2417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B932B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7EC1E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5968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15D1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186C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137C1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600D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EBB8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B239B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9C0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F432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0C8E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70A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02E1A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3B96E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C8F5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8CBE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7ED7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067C2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0B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B3835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6647F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7CA4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AE49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9572D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8E2E9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AF01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FCD02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6F7EC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19B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2AEA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B766A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151DE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29C5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17AEA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37022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0DE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9230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128E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905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CA806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0B92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0267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F4FDE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F7B83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EE89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A2912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4B000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2F5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22B9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E2794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E3645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82C69E"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40A69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E6ECB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8CA07B"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CF56CF2"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E6146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4E8B3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5CFB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26D1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373B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8E9EC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975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B0E0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4A5D9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99F78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85F3C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B103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0D834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152C9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211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6262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B6016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03FBD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B632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D4E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BB615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36A4E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5887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F5EBE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0C21E5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211C8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F3DA80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94857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56C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EFCA8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DDC0C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C585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D9641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86301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9CF3E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A87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707B9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E729D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22F3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DE58A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F8EE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DE8DF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C79F6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A7E8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9FB2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B8AE4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8B0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3AFA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AB9FF0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5D0B2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EAA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8065B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6F025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DA57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64E4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D9059C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9579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60CE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6E3ED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108E6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858E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C9EA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845659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7BD8C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061B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25DE5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74775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7FD7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285B9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2FCC4D"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95D64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BA4A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ED321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4A73C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C1FE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3576B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B4FD11"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4268F4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8F8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A0AB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0E6E0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4B8B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0F1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D0DADC" w14:textId="77777777" w:rsidR="00BE2572" w:rsidRPr="00B138F3" w:rsidRDefault="00BE2572" w:rsidP="00DE2AE3">
            <w:pPr>
              <w:widowControl w:val="0"/>
              <w:spacing w:after="120"/>
              <w:jc w:val="center"/>
              <w:rPr>
                <w:rFonts w:ascii="GHEA Grapalat" w:hAnsi="GHEA Grapalat"/>
                <w:sz w:val="18"/>
                <w:szCs w:val="18"/>
              </w:rPr>
            </w:pPr>
          </w:p>
        </w:tc>
      </w:tr>
    </w:tbl>
    <w:p w14:paraId="4F77BBE5" w14:textId="77777777" w:rsidR="00BE2572" w:rsidRPr="00B138F3" w:rsidRDefault="00BE2572" w:rsidP="00BE2572">
      <w:pPr>
        <w:widowControl w:val="0"/>
        <w:spacing w:after="160"/>
        <w:ind w:left="567" w:right="565"/>
        <w:jc w:val="center"/>
        <w:rPr>
          <w:rFonts w:ascii="GHEA Grapalat" w:hAnsi="GHEA Grapalat"/>
          <w:b/>
        </w:rPr>
      </w:pPr>
    </w:p>
    <w:p w14:paraId="3F701649" w14:textId="77777777" w:rsidR="00BE2572" w:rsidRPr="00B138F3" w:rsidRDefault="00BE2572" w:rsidP="00BE2572">
      <w:pPr>
        <w:widowControl w:val="0"/>
        <w:spacing w:after="160"/>
        <w:ind w:left="567" w:right="565"/>
        <w:jc w:val="center"/>
        <w:rPr>
          <w:rFonts w:ascii="GHEA Grapalat" w:hAnsi="GHEA Grapalat"/>
          <w:b/>
        </w:rPr>
      </w:pPr>
    </w:p>
    <w:p w14:paraId="353F9CD0" w14:textId="178AE33C" w:rsidR="000A214C" w:rsidRPr="00B138F3" w:rsidRDefault="000A214C" w:rsidP="000A214C">
      <w:pPr>
        <w:widowControl w:val="0"/>
        <w:spacing w:after="160"/>
        <w:jc w:val="both"/>
        <w:rPr>
          <w:rFonts w:ascii="GHEA Grapalat" w:hAnsi="GHEA Grapalat"/>
        </w:rPr>
      </w:pPr>
    </w:p>
    <w:p w14:paraId="45D88D30"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1FAD4B06" w14:textId="2B0AA8E4"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074ECB">
        <w:rPr>
          <w:rFonts w:ascii="GHEA Grapalat" w:hAnsi="GHEA Grapalat"/>
          <w:b/>
          <w:sz w:val="24"/>
          <w:szCs w:val="24"/>
        </w:rPr>
        <w:t>ШМАКТ-GHAPDzB-26/1</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1"/>
        <w:t>*</w:t>
      </w:r>
    </w:p>
    <w:p w14:paraId="5623DDD3" w14:textId="77777777" w:rsidR="008D352C" w:rsidRPr="00B138F3" w:rsidRDefault="008D352C" w:rsidP="00B46D58">
      <w:pPr>
        <w:widowControl w:val="0"/>
        <w:spacing w:after="160"/>
        <w:ind w:left="-142" w:firstLine="142"/>
        <w:jc w:val="center"/>
        <w:rPr>
          <w:rFonts w:ascii="GHEA Grapalat" w:hAnsi="GHEA Grapalat"/>
          <w:i/>
        </w:rPr>
      </w:pPr>
    </w:p>
    <w:p w14:paraId="15403B3D" w14:textId="02200E1E"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ДОГОВОР ПОСТАВК</w:t>
      </w:r>
      <w:r w:rsidR="00F15CED" w:rsidRPr="00B138F3">
        <w:rPr>
          <w:rFonts w:ascii="GHEA Grapalat" w:hAnsi="GHEA Grapalat"/>
          <w:b/>
        </w:rPr>
        <w:t xml:space="preserve">И ТОВАРА </w:t>
      </w:r>
    </w:p>
    <w:p w14:paraId="521DD450" w14:textId="0911BAF0" w:rsidR="00071D1C" w:rsidRPr="00B138F3" w:rsidRDefault="00071D1C" w:rsidP="00293742">
      <w:pPr>
        <w:widowControl w:val="0"/>
        <w:spacing w:after="160"/>
        <w:ind w:left="-142" w:firstLine="142"/>
        <w:jc w:val="center"/>
        <w:rPr>
          <w:rFonts w:ascii="GHEA Grapalat" w:hAnsi="GHEA Grapalat" w:cs="Sylfaen"/>
          <w:lang w:val="en-US"/>
        </w:rPr>
      </w:pPr>
      <w:r w:rsidRPr="00B138F3">
        <w:rPr>
          <w:rFonts w:ascii="GHEA Grapalat" w:hAnsi="GHEA Grapalat"/>
          <w:b/>
        </w:rPr>
        <w:t xml:space="preserve">№ </w:t>
      </w:r>
      <w:r w:rsidR="00293742">
        <w:rPr>
          <w:rFonts w:ascii="GHEA Grapalat" w:hAnsi="GHEA Grapalat"/>
          <w:b/>
        </w:rPr>
        <w:t>ШМАКТ-GHAPDzB-26/1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71F666E1" w14:textId="77777777" w:rsidTr="00F15CED">
        <w:tc>
          <w:tcPr>
            <w:tcW w:w="4643" w:type="dxa"/>
          </w:tcPr>
          <w:p w14:paraId="5D66F114" w14:textId="4E241915" w:rsidR="00F15CED" w:rsidRPr="00293742" w:rsidRDefault="00F83E0A" w:rsidP="00B46D58">
            <w:pPr>
              <w:widowControl w:val="0"/>
              <w:spacing w:after="160"/>
              <w:rPr>
                <w:rFonts w:ascii="GHEA Grapalat" w:hAnsi="GHEA Grapalat" w:cs="Sylfaen"/>
              </w:rPr>
            </w:pPr>
            <w:r w:rsidRPr="00B138F3">
              <w:rPr>
                <w:rFonts w:ascii="GHEA Grapalat" w:hAnsi="GHEA Grapalat"/>
                <w:lang w:val="en-US"/>
              </w:rPr>
              <w:tab/>
            </w:r>
            <w:r w:rsidR="00293742" w:rsidRPr="00B138F3">
              <w:rPr>
                <w:rFonts w:ascii="GHEA Grapalat" w:hAnsi="GHEA Grapalat"/>
              </w:rPr>
              <w:t>Г</w:t>
            </w:r>
            <w:r w:rsidR="00293742">
              <w:rPr>
                <w:rFonts w:ascii="GHEA Grapalat" w:hAnsi="GHEA Grapalat"/>
                <w:lang w:val="hy-AM"/>
              </w:rPr>
              <w:t>.</w:t>
            </w:r>
            <w:proofErr w:type="spellStart"/>
            <w:r w:rsidR="00293742">
              <w:rPr>
                <w:rFonts w:ascii="GHEA Grapalat" w:hAnsi="GHEA Grapalat"/>
              </w:rPr>
              <w:t>Маралик</w:t>
            </w:r>
            <w:proofErr w:type="spellEnd"/>
          </w:p>
        </w:tc>
        <w:tc>
          <w:tcPr>
            <w:tcW w:w="4643" w:type="dxa"/>
          </w:tcPr>
          <w:p w14:paraId="513B7B4F" w14:textId="1149F274"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293742">
              <w:rPr>
                <w:rFonts w:ascii="GHEA Grapalat" w:hAnsi="GHEA Grapalat"/>
              </w:rPr>
              <w:t>26</w:t>
            </w:r>
            <w:r w:rsidRPr="00B138F3">
              <w:rPr>
                <w:rFonts w:ascii="GHEA Grapalat" w:hAnsi="GHEA Grapalat"/>
              </w:rPr>
              <w:t>г.</w:t>
            </w:r>
          </w:p>
        </w:tc>
      </w:tr>
    </w:tbl>
    <w:p w14:paraId="65B8FB82" w14:textId="72ADF276" w:rsidR="00071D1C" w:rsidRPr="00B138F3" w:rsidRDefault="00293742" w:rsidP="00B46D58">
      <w:pPr>
        <w:widowControl w:val="0"/>
        <w:spacing w:after="160"/>
        <w:jc w:val="both"/>
        <w:rPr>
          <w:rFonts w:ascii="GHEA Grapalat" w:hAnsi="GHEA Grapalat"/>
        </w:rPr>
      </w:pPr>
      <w:r w:rsidRPr="00DD4E75">
        <w:rPr>
          <w:rFonts w:ascii="GHEA Grapalat" w:hAnsi="GHEA Grapalat"/>
        </w:rPr>
        <w:t xml:space="preserve">Заказчик </w:t>
      </w:r>
      <w:r>
        <w:rPr>
          <w:rFonts w:ascii="GHEA Grapalat" w:hAnsi="GHEA Grapalat"/>
        </w:rPr>
        <w:t>&lt;&lt;</w:t>
      </w:r>
      <w:r w:rsidRPr="00DD4E75">
        <w:rPr>
          <w:rFonts w:ascii="GHEA Grapalat" w:hAnsi="GHEA Grapalat"/>
        </w:rPr>
        <w:t>Коммунальное хозяйство Ани</w:t>
      </w:r>
      <w:r>
        <w:rPr>
          <w:rFonts w:ascii="GHEA Grapalat" w:hAnsi="GHEA Grapalat"/>
        </w:rPr>
        <w:t>&gt;&gt;</w:t>
      </w:r>
      <w:r w:rsidRPr="00DD4E75">
        <w:rPr>
          <w:rFonts w:ascii="GHEA Grapalat" w:hAnsi="GHEA Grapalat"/>
        </w:rPr>
        <w:t xml:space="preserve"> общины Ани, Ширакский </w:t>
      </w:r>
      <w:proofErr w:type="spellStart"/>
      <w:r w:rsidRPr="00DD4E75">
        <w:rPr>
          <w:rFonts w:ascii="GHEA Grapalat" w:hAnsi="GHEA Grapalat"/>
        </w:rPr>
        <w:t>марз</w:t>
      </w:r>
      <w:proofErr w:type="spellEnd"/>
      <w:r w:rsidRPr="00DD4E75">
        <w:rPr>
          <w:rFonts w:ascii="GHEA Grapalat" w:hAnsi="GHEA Grapalat"/>
        </w:rPr>
        <w:t>, Республика Армения</w:t>
      </w:r>
      <w:r w:rsidRPr="00AA5BD2">
        <w:rPr>
          <w:rFonts w:ascii="GHEA Grapalat" w:hAnsi="GHEA Grapalat"/>
        </w:rPr>
        <w:t xml:space="preserve">, в лице </w:t>
      </w:r>
      <w:r>
        <w:rPr>
          <w:rFonts w:ascii="GHEA Grapalat" w:hAnsi="GHEA Grapalat"/>
        </w:rPr>
        <w:t>д</w:t>
      </w:r>
      <w:r w:rsidRPr="00C422E6">
        <w:rPr>
          <w:rFonts w:ascii="GHEA Grapalat" w:hAnsi="GHEA Grapalat"/>
        </w:rPr>
        <w:t>иректор</w:t>
      </w:r>
      <w:r>
        <w:rPr>
          <w:rFonts w:ascii="GHEA Grapalat" w:hAnsi="GHEA Grapalat"/>
        </w:rPr>
        <w:t>а</w:t>
      </w:r>
      <w:r w:rsidRPr="00C422E6">
        <w:rPr>
          <w:rFonts w:ascii="GHEA Grapalat" w:hAnsi="GHEA Grapalat"/>
        </w:rPr>
        <w:t xml:space="preserve"> А. Карапетян</w:t>
      </w:r>
      <w:r w:rsidRPr="00B138F3">
        <w:rPr>
          <w:rFonts w:ascii="GHEA Grapalat" w:hAnsi="GHEA Grapalat"/>
        </w:rPr>
        <w:t xml:space="preserve">, действующего на основании устава </w:t>
      </w:r>
      <w:r w:rsidRPr="00DD4E75">
        <w:rPr>
          <w:rFonts w:ascii="GHEA Grapalat" w:hAnsi="GHEA Grapalat"/>
        </w:rPr>
        <w:t>"Коммунальное хозяйство Ани"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7ABB4685"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7D8D5C97"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A1CC44"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B26224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0FD9B8A" w14:textId="6A91FB9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293742">
        <w:rPr>
          <w:rFonts w:ascii="GHEA Grapalat" w:hAnsi="GHEA Grapalat"/>
        </w:rPr>
        <w:t>5</w:t>
      </w:r>
      <w:r w:rsidRPr="00B138F3">
        <w:rPr>
          <w:rFonts w:ascii="GHEA Grapalat" w:hAnsi="GHEA Grapalat"/>
        </w:rPr>
        <w:t xml:space="preserve"> дней.</w:t>
      </w:r>
    </w:p>
    <w:p w14:paraId="5C44DB3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589BB8C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690BBF2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02B0D20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475F3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4BF8BB3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2032365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15C9FB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196935E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7446D99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5D16E99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30C67C6"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DF604E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227C47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4AA84D2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35A41DF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741F87CA" w14:textId="440E2413"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B75FF2">
        <w:rPr>
          <w:rFonts w:ascii="GHEA Grapalat" w:hAnsi="GHEA Grapalat"/>
        </w:rPr>
        <w:t xml:space="preserve">5 </w:t>
      </w:r>
      <w:r w:rsidRPr="00B138F3">
        <w:rPr>
          <w:rFonts w:ascii="GHEA Grapalat" w:hAnsi="GHEA Grapalat"/>
        </w:rPr>
        <w:t>дней;</w:t>
      </w:r>
    </w:p>
    <w:p w14:paraId="78A94D8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120F819F"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77EC5AF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4169D9D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14D7FF7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D70BF6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96B3187"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057C57D"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123FFDC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BF7FCC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3A8782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116CD5B"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42D0FDB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6A13CC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52A571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2FF04E2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30F417D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F43B13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2F1FBC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854934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7FA2D50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24D41E6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8A0192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0F2F4E5"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3A9C05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5244D0E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50FEFBC"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4EAA7BB0" w14:textId="5FDC964C"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B75FF2">
        <w:rPr>
          <w:rFonts w:ascii="GHEA Grapalat" w:hAnsi="GHEA Grapalat"/>
        </w:rPr>
        <w:t>25-</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7D57E627" w14:textId="4BBEBF68"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14:paraId="228DC20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3359284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E6A6223" w14:textId="1F4E4B73"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F3287C">
        <w:rPr>
          <w:rFonts w:ascii="GHEA Grapalat" w:hAnsi="GHEA Grapalat"/>
        </w:rPr>
        <w:t>365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14:paraId="5243C3B6"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0CB805A5"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0ABD4D55" w14:textId="6900BA4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3287C">
        <w:rPr>
          <w:rFonts w:ascii="GHEA Grapalat" w:hAnsi="GHEA Grapalat"/>
        </w:rPr>
        <w:t>2</w:t>
      </w:r>
      <w:r>
        <w:rPr>
          <w:rFonts w:ascii="GHEA Grapalat" w:hAnsi="GHEA Grapalat"/>
        </w:rPr>
        <w:t xml:space="preserve"> экземпляр акта приема-передачи (Приложение № 3). </w:t>
      </w:r>
    </w:p>
    <w:p w14:paraId="1B4C66CF"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D10DE20"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B26640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3AD8BB7C" w14:textId="38E44229"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3287C">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79D5499"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2FF590AA"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7ABB8FE3"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088BF845"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7CC02BD4"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35E702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900959B"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76781945"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86E7495"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5B7F29BA"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57C6E249" w14:textId="02620E50" w:rsidR="0094684E" w:rsidRPr="00B138F3" w:rsidRDefault="009F337A" w:rsidP="00F3287C">
      <w:pPr>
        <w:widowControl w:val="0"/>
        <w:spacing w:after="160"/>
        <w:ind w:firstLine="567"/>
        <w:jc w:val="both"/>
        <w:rPr>
          <w:rFonts w:ascii="GHEA Grapalat" w:hAnsi="GHEA Grapalat"/>
          <w:lang w:val="hy-AM"/>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3E3DE7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57D9594F"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84417BF" w14:textId="1535F461"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774FD16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4C204BA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E034892"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2F03C90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3F43F007"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C5C1842"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41B5C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08A6D11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02B0109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14"/>
        <w:t>22</w:t>
      </w:r>
    </w:p>
    <w:p w14:paraId="37790AE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5"/>
        <w:t>23</w:t>
      </w:r>
      <w:r w:rsidRPr="00B138F3">
        <w:rPr>
          <w:rFonts w:ascii="GHEA Grapalat" w:hAnsi="GHEA Grapalat"/>
        </w:rPr>
        <w:t>.</w:t>
      </w:r>
    </w:p>
    <w:p w14:paraId="39A52E6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r w:rsidR="005A3009" w:rsidRPr="00B138F3">
        <w:rPr>
          <w:rFonts w:ascii="GHEA Grapalat" w:hAnsi="GHEA Grapalat"/>
        </w:rPr>
        <w:t>,а</w:t>
      </w:r>
      <w:proofErr w:type="spell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10F1B2A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3609CD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4C6CF570" w14:textId="77777777" w:rsidR="00071D1C" w:rsidRDefault="00071D1C" w:rsidP="00B46D58">
      <w:pPr>
        <w:widowControl w:val="0"/>
        <w:tabs>
          <w:tab w:val="left" w:pos="1276"/>
        </w:tabs>
        <w:spacing w:after="160"/>
        <w:ind w:firstLine="567"/>
        <w:jc w:val="both"/>
        <w:rPr>
          <w:ins w:id="11"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0B1098AA" w14:textId="0DC9C1B6"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p>
    <w:p w14:paraId="16BD7678"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7D76A2B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4B4D77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75FB247B" w14:textId="77777777" w:rsidR="00BD0785" w:rsidRDefault="00071D1C" w:rsidP="00932431">
      <w:pPr>
        <w:widowControl w:val="0"/>
        <w:tabs>
          <w:tab w:val="left" w:pos="1276"/>
        </w:tabs>
        <w:spacing w:after="160"/>
        <w:ind w:firstLine="567"/>
        <w:jc w:val="both"/>
        <w:rPr>
          <w:ins w:id="12"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w:t>
      </w:r>
      <w:proofErr w:type="spellStart"/>
      <w:r w:rsidR="00BA249F" w:rsidRPr="00DC2F9B">
        <w:rPr>
          <w:rFonts w:ascii="GHEA Grapalat" w:hAnsi="GHEA Grapalat"/>
        </w:rPr>
        <w:t>предусмотрения</w:t>
      </w:r>
      <w:proofErr w:type="spellEnd"/>
      <w:r w:rsidR="00BA249F"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w:t>
      </w:r>
    </w:p>
    <w:p w14:paraId="05F94414" w14:textId="77777777"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00071D1C" w:rsidRPr="00974EA8">
        <w:rPr>
          <w:rFonts w:ascii="GHEA Grapalat" w:hAnsi="GHEA Grapalat"/>
        </w:rPr>
        <w:t>тикратный</w:t>
      </w:r>
      <w:proofErr w:type="spellEnd"/>
      <w:r w:rsidR="00071D1C" w:rsidRPr="00974EA8">
        <w:rPr>
          <w:rFonts w:ascii="GHEA Grapalat" w:hAnsi="GHEA Grapalat"/>
        </w:rPr>
        <w:t xml:space="preserve"> размер базовой единицы закупок, то Покупателем будет </w:t>
      </w:r>
      <w:proofErr w:type="spellStart"/>
      <w:r w:rsidR="00071D1C" w:rsidRPr="00974EA8">
        <w:rPr>
          <w:rFonts w:ascii="GHEA Grapalat" w:hAnsi="GHEA Grapalat"/>
        </w:rPr>
        <w:t>заключенo</w:t>
      </w:r>
      <w:proofErr w:type="spellEnd"/>
      <w:r w:rsidR="00071D1C"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FootnoteReference"/>
          <w:rFonts w:ascii="GHEA Grapalat" w:hAnsi="GHEA Grapalat"/>
        </w:rPr>
        <w:t>25</w:t>
      </w:r>
    </w:p>
    <w:p w14:paraId="46B55E9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2F89A2D7" w14:textId="77777777" w:rsidTr="0016519F">
        <w:tc>
          <w:tcPr>
            <w:tcW w:w="4536" w:type="dxa"/>
          </w:tcPr>
          <w:p w14:paraId="36FA06C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30E367F9"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1F188736"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B07EE99"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4A591E1A" w14:textId="77777777" w:rsidR="00071D1C" w:rsidRPr="00B138F3" w:rsidRDefault="00071D1C" w:rsidP="00B46D58">
            <w:pPr>
              <w:widowControl w:val="0"/>
              <w:spacing w:after="160"/>
              <w:jc w:val="center"/>
              <w:rPr>
                <w:rFonts w:ascii="GHEA Grapalat" w:hAnsi="GHEA Grapalat"/>
              </w:rPr>
            </w:pPr>
          </w:p>
        </w:tc>
        <w:tc>
          <w:tcPr>
            <w:tcW w:w="4343" w:type="dxa"/>
          </w:tcPr>
          <w:p w14:paraId="57E49FF7"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78D99C5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4F50D9F4"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6BC63FC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4E38DB29" w14:textId="77777777" w:rsidR="00382B60" w:rsidRDefault="00382B60" w:rsidP="00B46D58">
      <w:pPr>
        <w:widowControl w:val="0"/>
        <w:spacing w:after="160"/>
        <w:ind w:firstLine="567"/>
        <w:jc w:val="both"/>
        <w:rPr>
          <w:rFonts w:ascii="GHEA Grapalat" w:hAnsi="GHEA Grapalat"/>
          <w:i/>
          <w:lang w:val="hy-AM"/>
        </w:rPr>
      </w:pPr>
    </w:p>
    <w:p w14:paraId="763C918D"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0CA8D060" w14:textId="77777777" w:rsidR="00071D1C" w:rsidRPr="00B138F3" w:rsidRDefault="00DA240A" w:rsidP="00B46D58">
      <w:pPr>
        <w:widowControl w:val="0"/>
        <w:spacing w:after="160"/>
        <w:rPr>
          <w:rFonts w:ascii="GHEA Grapalat" w:hAnsi="GHEA Grapalat"/>
        </w:rPr>
      </w:pPr>
      <w:r>
        <w:rPr>
          <w:rFonts w:ascii="GHEA Grapalat" w:hAnsi="GHEA Grapalat"/>
        </w:rPr>
        <w:t>-----------------------</w:t>
      </w:r>
    </w:p>
    <w:p w14:paraId="434EB9FB" w14:textId="77777777"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3E41BA7C" w14:textId="77777777"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A9BFAE3" w14:textId="77777777"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14:paraId="4CF4E07B" w14:textId="77777777" w:rsidR="00071D1C" w:rsidRPr="00FB29E1" w:rsidRDefault="00071D1C" w:rsidP="00B46D58">
      <w:pPr>
        <w:widowControl w:val="0"/>
        <w:spacing w:after="160"/>
        <w:jc w:val="right"/>
        <w:rPr>
          <w:rFonts w:ascii="GHEA Grapalat" w:hAnsi="GHEA Grapalat"/>
          <w:lang w:val="hy-AM"/>
          <w:rPrChange w:id="13" w:author="Inesa Kocharyan" w:date="2025-02-19T10:34:00Z">
            <w:rPr>
              <w:rFonts w:ascii="GHEA Grapalat" w:hAnsi="GHEA Grapalat"/>
            </w:rPr>
          </w:rPrChange>
        </w:rPr>
        <w:sectPr w:rsidR="00071D1C" w:rsidRPr="00FB29E1" w:rsidSect="008D7E4B">
          <w:footerReference w:type="default" r:id="rId8"/>
          <w:footnotePr>
            <w:pos w:val="beneathText"/>
          </w:footnotePr>
          <w:pgSz w:w="11906" w:h="16838" w:code="9"/>
          <w:pgMar w:top="270" w:right="1418" w:bottom="270" w:left="1418" w:header="561" w:footer="561" w:gutter="0"/>
          <w:cols w:space="720"/>
          <w:docGrid w:linePitch="326"/>
        </w:sectPr>
      </w:pPr>
    </w:p>
    <w:p w14:paraId="6954BF0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14:paraId="7330478D" w14:textId="24ADFBCC"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B70F1" w:rsidRPr="00EB70F1">
        <w:rPr>
          <w:rFonts w:ascii="GHEA Grapalat" w:hAnsi="GHEA Grapalat"/>
          <w:i/>
        </w:rPr>
        <w:t>ШМАКТ-GHAPDzB-26/1</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E35E349"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6"/>
        <w:t>*</w:t>
      </w:r>
    </w:p>
    <w:p w14:paraId="145D3320"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82"/>
        <w:gridCol w:w="1559"/>
        <w:gridCol w:w="1285"/>
        <w:gridCol w:w="3356"/>
        <w:gridCol w:w="1085"/>
        <w:gridCol w:w="914"/>
        <w:gridCol w:w="1134"/>
        <w:gridCol w:w="850"/>
        <w:gridCol w:w="709"/>
        <w:gridCol w:w="1158"/>
        <w:gridCol w:w="947"/>
        <w:gridCol w:w="31"/>
      </w:tblGrid>
      <w:tr w:rsidR="00B138F3" w:rsidRPr="00B138F3" w14:paraId="63AF32E1" w14:textId="77777777" w:rsidTr="00EB70F1">
        <w:trPr>
          <w:jc w:val="center"/>
        </w:trPr>
        <w:tc>
          <w:tcPr>
            <w:tcW w:w="15552" w:type="dxa"/>
            <w:gridSpan w:val="13"/>
          </w:tcPr>
          <w:p w14:paraId="567F10A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66683760" w14:textId="77777777" w:rsidTr="00EB70F1">
        <w:trPr>
          <w:gridAfter w:val="1"/>
          <w:wAfter w:w="31" w:type="dxa"/>
          <w:trHeight w:val="219"/>
          <w:jc w:val="center"/>
        </w:trPr>
        <w:tc>
          <w:tcPr>
            <w:tcW w:w="1242" w:type="dxa"/>
            <w:vMerge w:val="restart"/>
            <w:vAlign w:val="center"/>
          </w:tcPr>
          <w:p w14:paraId="533FDBD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282" w:type="dxa"/>
            <w:vMerge w:val="restart"/>
            <w:vAlign w:val="center"/>
          </w:tcPr>
          <w:p w14:paraId="53E2D6B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40535EF4"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285" w:type="dxa"/>
            <w:vMerge w:val="restart"/>
            <w:vAlign w:val="center"/>
          </w:tcPr>
          <w:p w14:paraId="596E8CE2"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17"/>
              <w:t>**</w:t>
            </w:r>
          </w:p>
        </w:tc>
        <w:tc>
          <w:tcPr>
            <w:tcW w:w="3356" w:type="dxa"/>
            <w:vMerge w:val="restart"/>
            <w:vAlign w:val="center"/>
          </w:tcPr>
          <w:p w14:paraId="011F9691"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33DFF1B3"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14" w:type="dxa"/>
            <w:vMerge w:val="restart"/>
            <w:vAlign w:val="center"/>
          </w:tcPr>
          <w:p w14:paraId="31481C46"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367169E8"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37F8BB84"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5C3E8B0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4794C980" w14:textId="77777777" w:rsidTr="00EB70F1">
        <w:trPr>
          <w:gridAfter w:val="1"/>
          <w:wAfter w:w="31" w:type="dxa"/>
          <w:trHeight w:val="445"/>
          <w:jc w:val="center"/>
        </w:trPr>
        <w:tc>
          <w:tcPr>
            <w:tcW w:w="1242" w:type="dxa"/>
            <w:vMerge/>
            <w:vAlign w:val="center"/>
          </w:tcPr>
          <w:p w14:paraId="472141AE" w14:textId="77777777" w:rsidR="00071D1C" w:rsidRPr="00B138F3" w:rsidRDefault="00071D1C" w:rsidP="00B46D58">
            <w:pPr>
              <w:widowControl w:val="0"/>
              <w:jc w:val="center"/>
              <w:rPr>
                <w:rFonts w:ascii="GHEA Grapalat" w:hAnsi="GHEA Grapalat"/>
                <w:sz w:val="16"/>
                <w:szCs w:val="16"/>
              </w:rPr>
            </w:pPr>
          </w:p>
        </w:tc>
        <w:tc>
          <w:tcPr>
            <w:tcW w:w="1282" w:type="dxa"/>
            <w:vMerge/>
            <w:vAlign w:val="center"/>
          </w:tcPr>
          <w:p w14:paraId="61E187F3"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4296A05" w14:textId="77777777" w:rsidR="00071D1C" w:rsidRPr="00B138F3" w:rsidRDefault="00071D1C" w:rsidP="00B46D58">
            <w:pPr>
              <w:widowControl w:val="0"/>
              <w:jc w:val="center"/>
              <w:rPr>
                <w:rFonts w:ascii="GHEA Grapalat" w:hAnsi="GHEA Grapalat"/>
                <w:sz w:val="16"/>
                <w:szCs w:val="16"/>
              </w:rPr>
            </w:pPr>
          </w:p>
        </w:tc>
        <w:tc>
          <w:tcPr>
            <w:tcW w:w="1285" w:type="dxa"/>
            <w:vMerge/>
            <w:vAlign w:val="center"/>
          </w:tcPr>
          <w:p w14:paraId="63D4F524" w14:textId="77777777" w:rsidR="00071D1C" w:rsidRPr="00B138F3" w:rsidRDefault="00071D1C" w:rsidP="00B46D58">
            <w:pPr>
              <w:widowControl w:val="0"/>
              <w:jc w:val="center"/>
              <w:rPr>
                <w:rFonts w:ascii="GHEA Grapalat" w:hAnsi="GHEA Grapalat"/>
                <w:sz w:val="16"/>
                <w:szCs w:val="16"/>
              </w:rPr>
            </w:pPr>
          </w:p>
        </w:tc>
        <w:tc>
          <w:tcPr>
            <w:tcW w:w="3356" w:type="dxa"/>
            <w:vMerge/>
            <w:vAlign w:val="center"/>
          </w:tcPr>
          <w:p w14:paraId="7BCD502C"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0E89AFFC" w14:textId="77777777" w:rsidR="00071D1C" w:rsidRPr="00B138F3" w:rsidRDefault="00071D1C" w:rsidP="00B46D58">
            <w:pPr>
              <w:widowControl w:val="0"/>
              <w:jc w:val="center"/>
              <w:rPr>
                <w:rFonts w:ascii="GHEA Grapalat" w:hAnsi="GHEA Grapalat"/>
                <w:sz w:val="16"/>
                <w:szCs w:val="16"/>
              </w:rPr>
            </w:pPr>
          </w:p>
        </w:tc>
        <w:tc>
          <w:tcPr>
            <w:tcW w:w="914" w:type="dxa"/>
            <w:vMerge/>
            <w:vAlign w:val="center"/>
          </w:tcPr>
          <w:p w14:paraId="5330FDBC"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1982EF10"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4F1A0384"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3405BC77"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5B1BEF14"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59AFC7E7"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18"/>
              <w:t>***</w:t>
            </w:r>
          </w:p>
        </w:tc>
      </w:tr>
      <w:tr w:rsidR="00EB70F1" w:rsidRPr="00B138F3" w14:paraId="26FECABC" w14:textId="77777777" w:rsidTr="00EB70F1">
        <w:trPr>
          <w:gridAfter w:val="1"/>
          <w:wAfter w:w="31" w:type="dxa"/>
          <w:trHeight w:val="246"/>
          <w:jc w:val="center"/>
        </w:trPr>
        <w:tc>
          <w:tcPr>
            <w:tcW w:w="1242" w:type="dxa"/>
          </w:tcPr>
          <w:p w14:paraId="32031283" w14:textId="7D43AE7C" w:rsidR="00EB70F1" w:rsidRPr="00EB70F1" w:rsidRDefault="00EB70F1" w:rsidP="00EB70F1">
            <w:pPr>
              <w:widowControl w:val="0"/>
              <w:jc w:val="center"/>
              <w:rPr>
                <w:rFonts w:ascii="GHEA Grapalat" w:hAnsi="GHEA Grapalat"/>
                <w:sz w:val="16"/>
                <w:szCs w:val="16"/>
                <w:lang w:val="hy-AM"/>
              </w:rPr>
            </w:pPr>
            <w:r>
              <w:rPr>
                <w:rFonts w:ascii="GHEA Grapalat" w:hAnsi="GHEA Grapalat"/>
                <w:sz w:val="16"/>
                <w:szCs w:val="16"/>
                <w:lang w:val="hy-AM"/>
              </w:rPr>
              <w:t>1</w:t>
            </w:r>
          </w:p>
        </w:tc>
        <w:tc>
          <w:tcPr>
            <w:tcW w:w="1282" w:type="dxa"/>
            <w:vAlign w:val="center"/>
          </w:tcPr>
          <w:p w14:paraId="3AE9EB5B" w14:textId="4EE2CA3C" w:rsidR="00EB70F1" w:rsidRPr="00B138F3" w:rsidRDefault="00EB70F1" w:rsidP="00EB70F1">
            <w:pPr>
              <w:widowControl w:val="0"/>
              <w:jc w:val="center"/>
              <w:rPr>
                <w:rFonts w:ascii="GHEA Grapalat" w:hAnsi="GHEA Grapalat"/>
                <w:sz w:val="16"/>
                <w:szCs w:val="16"/>
              </w:rPr>
            </w:pPr>
            <w:r w:rsidRPr="00351F42">
              <w:rPr>
                <w:rFonts w:ascii="Helvetica" w:hAnsi="Helvetica"/>
                <w:color w:val="403931"/>
                <w:sz w:val="16"/>
                <w:szCs w:val="16"/>
                <w:shd w:val="clear" w:color="auto" w:fill="FFFFFF"/>
              </w:rPr>
              <w:t>39224341</w:t>
            </w:r>
          </w:p>
        </w:tc>
        <w:tc>
          <w:tcPr>
            <w:tcW w:w="1559" w:type="dxa"/>
          </w:tcPr>
          <w:p w14:paraId="3AF6CBA4" w14:textId="6D752E8B" w:rsidR="00EB70F1" w:rsidRPr="00B138F3" w:rsidRDefault="00EB70F1" w:rsidP="00EB70F1">
            <w:pPr>
              <w:widowControl w:val="0"/>
              <w:jc w:val="center"/>
              <w:rPr>
                <w:rFonts w:ascii="GHEA Grapalat" w:hAnsi="GHEA Grapalat"/>
                <w:sz w:val="16"/>
                <w:szCs w:val="16"/>
              </w:rPr>
            </w:pPr>
            <w:r>
              <w:rPr>
                <w:rFonts w:ascii="GHEA Grapalat" w:hAnsi="GHEA Grapalat"/>
                <w:bCs/>
                <w:kern w:val="32"/>
                <w:sz w:val="16"/>
                <w:szCs w:val="16"/>
                <w:lang w:val="hy-AM"/>
              </w:rPr>
              <w:t xml:space="preserve">пластиковые мусорные баки </w:t>
            </w:r>
          </w:p>
        </w:tc>
        <w:tc>
          <w:tcPr>
            <w:tcW w:w="1285" w:type="dxa"/>
          </w:tcPr>
          <w:p w14:paraId="28EF144B" w14:textId="77777777" w:rsidR="00EB70F1" w:rsidRPr="00B138F3" w:rsidRDefault="00EB70F1" w:rsidP="00EB70F1">
            <w:pPr>
              <w:widowControl w:val="0"/>
              <w:jc w:val="center"/>
              <w:rPr>
                <w:rFonts w:ascii="GHEA Grapalat" w:hAnsi="GHEA Grapalat"/>
                <w:sz w:val="16"/>
                <w:szCs w:val="16"/>
              </w:rPr>
            </w:pPr>
          </w:p>
        </w:tc>
        <w:tc>
          <w:tcPr>
            <w:tcW w:w="3356" w:type="dxa"/>
          </w:tcPr>
          <w:p w14:paraId="099B6462" w14:textId="77777777" w:rsidR="00EB70F1" w:rsidRPr="00EF236A" w:rsidRDefault="00EB70F1" w:rsidP="00EB70F1">
            <w:pPr>
              <w:rPr>
                <w:rFonts w:ascii="GHEA Grapalat" w:hAnsi="GHEA Grapalat"/>
                <w:bCs/>
                <w:kern w:val="32"/>
                <w:sz w:val="16"/>
                <w:szCs w:val="16"/>
                <w:lang w:val="hy-AM"/>
              </w:rPr>
            </w:pPr>
            <w:r w:rsidRPr="00EF236A">
              <w:rPr>
                <w:rFonts w:ascii="GHEA Grapalat" w:hAnsi="GHEA Grapalat"/>
                <w:bCs/>
                <w:kern w:val="32"/>
                <w:sz w:val="16"/>
                <w:szCs w:val="16"/>
                <w:lang w:val="hy-AM"/>
              </w:rPr>
              <w:t>Объем: 240 л,</w:t>
            </w:r>
          </w:p>
          <w:p w14:paraId="2966C983" w14:textId="77777777" w:rsidR="00EB70F1" w:rsidRPr="00EF236A" w:rsidRDefault="00EB70F1" w:rsidP="00EB70F1">
            <w:pPr>
              <w:rPr>
                <w:rFonts w:ascii="GHEA Grapalat" w:hAnsi="GHEA Grapalat"/>
                <w:bCs/>
                <w:kern w:val="32"/>
                <w:sz w:val="16"/>
                <w:szCs w:val="16"/>
                <w:lang w:val="hy-AM"/>
              </w:rPr>
            </w:pPr>
            <w:r w:rsidRPr="00EF236A">
              <w:rPr>
                <w:rFonts w:ascii="GHEA Grapalat" w:hAnsi="GHEA Grapalat"/>
                <w:bCs/>
                <w:kern w:val="32"/>
                <w:sz w:val="16"/>
                <w:szCs w:val="16"/>
                <w:lang w:val="hy-AM"/>
              </w:rPr>
              <w:t>Ширина дна: 500 мм +/- 5%</w:t>
            </w:r>
          </w:p>
          <w:p w14:paraId="674D6C1F" w14:textId="77777777" w:rsidR="00EB70F1" w:rsidRPr="00EF236A" w:rsidRDefault="00EB70F1" w:rsidP="00EB70F1">
            <w:pPr>
              <w:rPr>
                <w:rFonts w:ascii="GHEA Grapalat" w:hAnsi="GHEA Grapalat"/>
                <w:bCs/>
                <w:kern w:val="32"/>
                <w:sz w:val="16"/>
                <w:szCs w:val="16"/>
                <w:lang w:val="hy-AM"/>
              </w:rPr>
            </w:pPr>
            <w:r w:rsidRPr="00EF236A">
              <w:rPr>
                <w:rFonts w:ascii="GHEA Grapalat" w:hAnsi="GHEA Grapalat"/>
                <w:bCs/>
                <w:kern w:val="32"/>
                <w:sz w:val="16"/>
                <w:szCs w:val="16"/>
                <w:lang w:val="hy-AM"/>
              </w:rPr>
              <w:t>Ширина секции крышки: 550 мм +/- 5%</w:t>
            </w:r>
          </w:p>
          <w:p w14:paraId="2039D0AF" w14:textId="77777777" w:rsidR="00EB70F1" w:rsidRPr="00EF236A" w:rsidRDefault="00EB70F1" w:rsidP="00EB70F1">
            <w:pPr>
              <w:rPr>
                <w:rFonts w:ascii="GHEA Grapalat" w:hAnsi="GHEA Grapalat"/>
                <w:bCs/>
                <w:kern w:val="32"/>
                <w:sz w:val="16"/>
                <w:szCs w:val="16"/>
                <w:lang w:val="hy-AM"/>
              </w:rPr>
            </w:pPr>
            <w:r w:rsidRPr="00EF236A">
              <w:rPr>
                <w:rFonts w:ascii="GHEA Grapalat" w:hAnsi="GHEA Grapalat"/>
                <w:bCs/>
                <w:kern w:val="32"/>
                <w:sz w:val="16"/>
                <w:szCs w:val="16"/>
                <w:lang w:val="hy-AM"/>
              </w:rPr>
              <w:t>Длина: 721 мм +/- 5%</w:t>
            </w:r>
          </w:p>
          <w:p w14:paraId="650780DF" w14:textId="77777777" w:rsidR="00EB70F1" w:rsidRPr="00EF236A" w:rsidRDefault="00EB70F1" w:rsidP="00EB70F1">
            <w:pPr>
              <w:rPr>
                <w:rFonts w:ascii="GHEA Grapalat" w:hAnsi="GHEA Grapalat"/>
                <w:bCs/>
                <w:kern w:val="32"/>
                <w:sz w:val="16"/>
                <w:szCs w:val="16"/>
                <w:lang w:val="hy-AM"/>
              </w:rPr>
            </w:pPr>
            <w:r w:rsidRPr="00EF236A">
              <w:rPr>
                <w:rFonts w:ascii="GHEA Grapalat" w:hAnsi="GHEA Grapalat"/>
                <w:bCs/>
                <w:kern w:val="32"/>
                <w:sz w:val="16"/>
                <w:szCs w:val="16"/>
                <w:lang w:val="hy-AM"/>
              </w:rPr>
              <w:t>Высота (крышка закрыта): 1050 мм +/- 5%</w:t>
            </w:r>
          </w:p>
          <w:p w14:paraId="6BE7C6CC" w14:textId="77777777" w:rsidR="00EB70F1" w:rsidRPr="00EF236A" w:rsidRDefault="00EB70F1" w:rsidP="00EB70F1">
            <w:pPr>
              <w:rPr>
                <w:rFonts w:ascii="GHEA Grapalat" w:hAnsi="GHEA Grapalat"/>
                <w:bCs/>
                <w:kern w:val="32"/>
                <w:sz w:val="16"/>
                <w:szCs w:val="16"/>
                <w:lang w:val="hy-AM"/>
              </w:rPr>
            </w:pPr>
            <w:r w:rsidRPr="00EF236A">
              <w:rPr>
                <w:rFonts w:ascii="GHEA Grapalat" w:hAnsi="GHEA Grapalat"/>
                <w:bCs/>
                <w:kern w:val="32"/>
                <w:sz w:val="16"/>
                <w:szCs w:val="16"/>
                <w:lang w:val="hy-AM"/>
              </w:rPr>
              <w:t>Грузоподъемность: максимум 96 кг</w:t>
            </w:r>
          </w:p>
          <w:p w14:paraId="35C26D81" w14:textId="77777777" w:rsidR="00EB70F1" w:rsidRPr="00EF236A" w:rsidRDefault="00EB70F1" w:rsidP="00EB70F1">
            <w:pPr>
              <w:rPr>
                <w:rFonts w:ascii="GHEA Grapalat" w:hAnsi="GHEA Grapalat"/>
                <w:bCs/>
                <w:kern w:val="32"/>
                <w:sz w:val="16"/>
                <w:szCs w:val="16"/>
                <w:lang w:val="hy-AM"/>
              </w:rPr>
            </w:pPr>
            <w:r w:rsidRPr="00EF236A">
              <w:rPr>
                <w:rFonts w:ascii="GHEA Grapalat" w:hAnsi="GHEA Grapalat"/>
                <w:bCs/>
                <w:kern w:val="32"/>
                <w:sz w:val="16"/>
                <w:szCs w:val="16"/>
                <w:lang w:val="hy-AM"/>
              </w:rPr>
              <w:t>Вес: 13 кг +/- 5%</w:t>
            </w:r>
          </w:p>
          <w:p w14:paraId="7EEFCF31" w14:textId="77777777" w:rsidR="00EB70F1" w:rsidRPr="00EF236A" w:rsidRDefault="00EB70F1" w:rsidP="00EB70F1">
            <w:pPr>
              <w:rPr>
                <w:rFonts w:ascii="GHEA Grapalat" w:hAnsi="GHEA Grapalat"/>
                <w:bCs/>
                <w:kern w:val="32"/>
                <w:sz w:val="16"/>
                <w:szCs w:val="16"/>
                <w:lang w:val="hy-AM"/>
              </w:rPr>
            </w:pPr>
            <w:r w:rsidRPr="008F0C04">
              <w:rPr>
                <w:rFonts w:ascii="GHEA Grapalat" w:hAnsi="GHEA Grapalat"/>
                <w:bCs/>
                <w:kern w:val="32"/>
                <w:sz w:val="16"/>
                <w:szCs w:val="16"/>
                <w:lang w:val="hy-AM"/>
              </w:rPr>
              <w:t>Цвет: зеленый или по предварительному согласованию с заказчиком.</w:t>
            </w:r>
          </w:p>
          <w:p w14:paraId="50EC8921" w14:textId="77777777" w:rsidR="00EB70F1" w:rsidRPr="00EF236A" w:rsidRDefault="00EB70F1" w:rsidP="00EB70F1">
            <w:pPr>
              <w:rPr>
                <w:rFonts w:ascii="GHEA Grapalat" w:hAnsi="GHEA Grapalat"/>
                <w:bCs/>
                <w:kern w:val="32"/>
                <w:sz w:val="16"/>
                <w:szCs w:val="16"/>
                <w:lang w:val="hy-AM"/>
              </w:rPr>
            </w:pPr>
            <w:r w:rsidRPr="00EF236A">
              <w:rPr>
                <w:rFonts w:ascii="GHEA Grapalat" w:hAnsi="GHEA Grapalat"/>
                <w:bCs/>
                <w:kern w:val="32"/>
                <w:sz w:val="16"/>
                <w:szCs w:val="16"/>
                <w:lang w:val="hy-AM"/>
              </w:rPr>
              <w:t>Диаметр колеса: 200 мм</w:t>
            </w:r>
          </w:p>
          <w:p w14:paraId="1D559A6C" w14:textId="77777777" w:rsidR="00EB70F1" w:rsidRPr="00EF236A" w:rsidRDefault="00EB70F1" w:rsidP="00EB70F1">
            <w:pPr>
              <w:rPr>
                <w:rFonts w:ascii="GHEA Grapalat" w:hAnsi="GHEA Grapalat"/>
                <w:bCs/>
                <w:kern w:val="32"/>
                <w:sz w:val="16"/>
                <w:szCs w:val="16"/>
                <w:lang w:val="hy-AM"/>
              </w:rPr>
            </w:pPr>
            <w:r w:rsidRPr="00EF236A">
              <w:rPr>
                <w:rFonts w:ascii="GHEA Grapalat" w:hAnsi="GHEA Grapalat"/>
                <w:bCs/>
                <w:kern w:val="32"/>
                <w:sz w:val="16"/>
                <w:szCs w:val="16"/>
                <w:lang w:val="hy-AM"/>
              </w:rPr>
              <w:t>Заводская гарантия: 1 год.</w:t>
            </w:r>
          </w:p>
          <w:p w14:paraId="7811D621" w14:textId="77777777" w:rsidR="00EB70F1" w:rsidRPr="00EF236A" w:rsidRDefault="00EB70F1" w:rsidP="00EB70F1">
            <w:pPr>
              <w:rPr>
                <w:rFonts w:ascii="GHEA Grapalat" w:hAnsi="GHEA Grapalat"/>
                <w:bCs/>
                <w:kern w:val="32"/>
                <w:sz w:val="16"/>
                <w:szCs w:val="16"/>
                <w:lang w:val="hy-AM"/>
              </w:rPr>
            </w:pPr>
            <w:r w:rsidRPr="00EF236A">
              <w:rPr>
                <w:rFonts w:ascii="GHEA Grapalat" w:hAnsi="GHEA Grapalat"/>
                <w:bCs/>
                <w:kern w:val="32"/>
                <w:sz w:val="16"/>
                <w:szCs w:val="16"/>
                <w:lang w:val="hy-AM"/>
              </w:rPr>
              <w:t>Описание мусора:</w:t>
            </w:r>
          </w:p>
          <w:p w14:paraId="5F50B955" w14:textId="77777777" w:rsidR="00EB70F1" w:rsidRPr="00EF236A" w:rsidRDefault="00EB70F1" w:rsidP="00EB70F1">
            <w:pPr>
              <w:rPr>
                <w:rFonts w:ascii="GHEA Grapalat" w:hAnsi="GHEA Grapalat"/>
                <w:bCs/>
                <w:kern w:val="32"/>
                <w:sz w:val="16"/>
                <w:szCs w:val="16"/>
                <w:lang w:val="hy-AM"/>
              </w:rPr>
            </w:pPr>
            <w:r w:rsidRPr="00EF236A">
              <w:rPr>
                <w:rFonts w:ascii="GHEA Grapalat" w:hAnsi="GHEA Grapalat"/>
                <w:bCs/>
                <w:kern w:val="32"/>
                <w:sz w:val="16"/>
                <w:szCs w:val="16"/>
                <w:lang w:val="hy-AM"/>
              </w:rPr>
              <w:t>Конструкция, параметры и требования безопасности должны соответствовать стандарту EN 840.</w:t>
            </w:r>
          </w:p>
          <w:p w14:paraId="36E2C9C5" w14:textId="77777777" w:rsidR="00EB70F1" w:rsidRPr="008C148B" w:rsidRDefault="00EB70F1" w:rsidP="00EB70F1">
            <w:pPr>
              <w:rPr>
                <w:rFonts w:ascii="GHEA Grapalat" w:hAnsi="GHEA Grapalat"/>
                <w:bCs/>
                <w:kern w:val="32"/>
                <w:sz w:val="16"/>
                <w:szCs w:val="16"/>
                <w:lang w:val="hy-AM"/>
              </w:rPr>
            </w:pPr>
            <w:r w:rsidRPr="008C148B">
              <w:rPr>
                <w:rFonts w:ascii="GHEA Grapalat" w:hAnsi="GHEA Grapalat"/>
                <w:bCs/>
                <w:kern w:val="32"/>
                <w:sz w:val="16"/>
                <w:szCs w:val="16"/>
                <w:lang w:val="hy-AM"/>
              </w:rPr>
              <w:t>Желательно наличие жестких пластиковых усилительных полос по периметру кузова мусоровоза, а также дополнительная усиливающая конструкция для ручки манипулятора мусоровоза.</w:t>
            </w:r>
          </w:p>
          <w:p w14:paraId="356366E1" w14:textId="77777777" w:rsidR="00EB70F1" w:rsidRPr="008C148B" w:rsidRDefault="00EB70F1" w:rsidP="00EB70F1">
            <w:pPr>
              <w:rPr>
                <w:rFonts w:ascii="GHEA Grapalat" w:hAnsi="GHEA Grapalat"/>
                <w:bCs/>
                <w:kern w:val="32"/>
                <w:sz w:val="16"/>
                <w:szCs w:val="16"/>
                <w:lang w:val="hy-AM"/>
              </w:rPr>
            </w:pPr>
            <w:r w:rsidRPr="008C148B">
              <w:rPr>
                <w:rFonts w:ascii="GHEA Grapalat" w:hAnsi="GHEA Grapalat"/>
                <w:bCs/>
                <w:kern w:val="32"/>
                <w:sz w:val="16"/>
                <w:szCs w:val="16"/>
                <w:lang w:val="hy-AM"/>
              </w:rPr>
              <w:t>Крышка плоская. Крышка крепится к корпусу двумя зажимами,</w:t>
            </w:r>
          </w:p>
          <w:p w14:paraId="416E9730" w14:textId="77777777" w:rsidR="00EB70F1" w:rsidRPr="008C148B" w:rsidRDefault="00EB70F1" w:rsidP="00EB70F1">
            <w:pPr>
              <w:rPr>
                <w:rFonts w:ascii="GHEA Grapalat" w:hAnsi="GHEA Grapalat"/>
                <w:bCs/>
                <w:kern w:val="32"/>
                <w:sz w:val="16"/>
                <w:szCs w:val="16"/>
                <w:lang w:val="hy-AM"/>
              </w:rPr>
            </w:pPr>
            <w:r w:rsidRPr="008C148B">
              <w:rPr>
                <w:rFonts w:ascii="GHEA Grapalat" w:hAnsi="GHEA Grapalat"/>
                <w:bCs/>
                <w:kern w:val="32"/>
                <w:sz w:val="16"/>
                <w:szCs w:val="16"/>
                <w:lang w:val="hy-AM"/>
              </w:rPr>
              <w:t>Наличие или удобство ручек с трех сторон ручки.</w:t>
            </w:r>
          </w:p>
          <w:p w14:paraId="4AAAD0EC" w14:textId="77777777" w:rsidR="00EB70F1" w:rsidRPr="008C148B" w:rsidRDefault="00EB70F1" w:rsidP="00EB70F1">
            <w:pPr>
              <w:rPr>
                <w:rFonts w:ascii="GHEA Grapalat" w:hAnsi="GHEA Grapalat"/>
                <w:bCs/>
                <w:kern w:val="32"/>
                <w:sz w:val="16"/>
                <w:szCs w:val="16"/>
                <w:lang w:val="hy-AM"/>
              </w:rPr>
            </w:pPr>
            <w:r w:rsidRPr="008C148B">
              <w:rPr>
                <w:rFonts w:ascii="GHEA Grapalat" w:hAnsi="GHEA Grapalat"/>
                <w:bCs/>
                <w:kern w:val="32"/>
                <w:sz w:val="16"/>
                <w:szCs w:val="16"/>
                <w:lang w:val="hy-AM"/>
              </w:rPr>
              <w:t>Мусорный бак должен быть изготовлен из высокомолекулярного полиэтилена низкой плотности (HDPE) — первичного, непереработанного сырья, устойчивого к ультрафиолетовому излучению.</w:t>
            </w:r>
          </w:p>
          <w:p w14:paraId="161DC853" w14:textId="77777777" w:rsidR="00EB70F1" w:rsidRPr="00EF236A" w:rsidRDefault="00EB70F1" w:rsidP="00EB70F1">
            <w:pPr>
              <w:rPr>
                <w:rFonts w:ascii="GHEA Grapalat" w:hAnsi="GHEA Grapalat"/>
                <w:bCs/>
                <w:kern w:val="32"/>
                <w:sz w:val="16"/>
                <w:szCs w:val="16"/>
                <w:lang w:val="hy-AM"/>
              </w:rPr>
            </w:pPr>
            <w:r w:rsidRPr="008C148B">
              <w:rPr>
                <w:rFonts w:ascii="GHEA Grapalat" w:hAnsi="GHEA Grapalat"/>
                <w:bCs/>
                <w:kern w:val="32"/>
                <w:sz w:val="16"/>
                <w:szCs w:val="16"/>
                <w:lang w:val="hy-AM"/>
              </w:rPr>
              <w:t>Желательно, чтобы мусоропровод был оснащен 2 резиновыми колесами диаметром 200 мм.</w:t>
            </w:r>
          </w:p>
          <w:p w14:paraId="0F9AE2C9" w14:textId="77777777" w:rsidR="00EB70F1" w:rsidRPr="00EF236A" w:rsidRDefault="00EB70F1" w:rsidP="00EB70F1">
            <w:pPr>
              <w:rPr>
                <w:rFonts w:ascii="GHEA Grapalat" w:hAnsi="GHEA Grapalat"/>
                <w:bCs/>
                <w:kern w:val="32"/>
                <w:sz w:val="16"/>
                <w:szCs w:val="16"/>
                <w:lang w:val="hy-AM"/>
              </w:rPr>
            </w:pPr>
            <w:r w:rsidRPr="00EF236A">
              <w:rPr>
                <w:rFonts w:ascii="GHEA Grapalat" w:hAnsi="GHEA Grapalat"/>
                <w:bCs/>
                <w:kern w:val="32"/>
                <w:sz w:val="16"/>
                <w:szCs w:val="16"/>
                <w:lang w:val="hy-AM"/>
              </w:rPr>
              <w:t>Предельно допустимые отклонения параметров бункеров составляют ±5%. Указанные размеры не уменьшаются по отношению к объёму мусорных баков, объём должен быть не менее 240 л.</w:t>
            </w:r>
          </w:p>
          <w:p w14:paraId="43FAE933" w14:textId="77777777" w:rsidR="00EB70F1" w:rsidRDefault="00EB70F1" w:rsidP="00EB70F1">
            <w:pPr>
              <w:rPr>
                <w:rFonts w:ascii="GHEA Grapalat" w:hAnsi="GHEA Grapalat"/>
                <w:bCs/>
                <w:kern w:val="32"/>
                <w:sz w:val="16"/>
                <w:szCs w:val="16"/>
                <w:lang w:val="hy-AM"/>
              </w:rPr>
            </w:pPr>
            <w:r w:rsidRPr="008F0C04">
              <w:rPr>
                <w:rFonts w:ascii="GHEA Grapalat" w:hAnsi="GHEA Grapalat"/>
                <w:bCs/>
                <w:kern w:val="32"/>
                <w:sz w:val="16"/>
                <w:szCs w:val="16"/>
                <w:lang w:val="hy-AM"/>
              </w:rPr>
              <w:t>Мусорные баки новые, не менее производства 202</w:t>
            </w:r>
            <w:r>
              <w:rPr>
                <w:rFonts w:ascii="GHEA Grapalat" w:hAnsi="GHEA Grapalat"/>
                <w:bCs/>
                <w:kern w:val="32"/>
                <w:sz w:val="16"/>
                <w:szCs w:val="16"/>
                <w:lang w:val="hy-AM"/>
              </w:rPr>
              <w:t>4</w:t>
            </w:r>
            <w:r w:rsidRPr="008F0C04">
              <w:rPr>
                <w:rFonts w:ascii="GHEA Grapalat" w:hAnsi="GHEA Grapalat"/>
                <w:bCs/>
                <w:kern w:val="32"/>
                <w:sz w:val="16"/>
                <w:szCs w:val="16"/>
                <w:lang w:val="hy-AM"/>
              </w:rPr>
              <w:t xml:space="preserve"> года выпуска, ранее не использовались и не ремонтировались.</w:t>
            </w:r>
            <w:r w:rsidRPr="00EF236A">
              <w:rPr>
                <w:rFonts w:ascii="GHEA Grapalat" w:hAnsi="GHEA Grapalat"/>
                <w:bCs/>
                <w:kern w:val="32"/>
                <w:sz w:val="16"/>
                <w:szCs w:val="16"/>
                <w:lang w:val="hy-AM"/>
              </w:rPr>
              <w:t>. Внешний вид мусорного бака показан на прикрепленном фото</w:t>
            </w:r>
            <w:r>
              <w:rPr>
                <w:rFonts w:ascii="GHEA Grapalat" w:hAnsi="GHEA Grapalat"/>
                <w:bCs/>
                <w:kern w:val="32"/>
                <w:sz w:val="16"/>
                <w:szCs w:val="16"/>
                <w:lang w:val="hy-AM"/>
              </w:rPr>
              <w:t xml:space="preserve"> </w:t>
            </w:r>
            <w:r>
              <w:rPr>
                <w:rFonts w:ascii="GHEA Grapalat" w:hAnsi="GHEA Grapalat"/>
                <w:bCs/>
                <w:kern w:val="32"/>
                <w:sz w:val="16"/>
                <w:szCs w:val="16"/>
              </w:rPr>
              <w:t>или эквивалент</w:t>
            </w:r>
            <w:r w:rsidRPr="00EF236A">
              <w:rPr>
                <w:rFonts w:ascii="GHEA Grapalat" w:hAnsi="GHEA Grapalat"/>
                <w:bCs/>
                <w:kern w:val="32"/>
                <w:sz w:val="16"/>
                <w:szCs w:val="16"/>
                <w:lang w:val="hy-AM"/>
              </w:rPr>
              <w:t>.</w:t>
            </w:r>
          </w:p>
          <w:p w14:paraId="0BD11B81" w14:textId="77777777" w:rsidR="00EB70F1" w:rsidRDefault="00EB70F1" w:rsidP="00EB70F1">
            <w:pPr>
              <w:rPr>
                <w:rFonts w:ascii="GHEA Grapalat" w:hAnsi="GHEA Grapalat"/>
                <w:bCs/>
                <w:kern w:val="32"/>
                <w:sz w:val="16"/>
                <w:szCs w:val="16"/>
                <w:lang w:val="hy-AM"/>
              </w:rPr>
            </w:pPr>
            <w:r>
              <w:rPr>
                <w:noProof/>
              </w:rPr>
              <w:drawing>
                <wp:anchor distT="0" distB="0" distL="114300" distR="114300" simplePos="0" relativeHeight="251660288" behindDoc="1" locked="0" layoutInCell="1" allowOverlap="1" wp14:anchorId="76814004" wp14:editId="5781D1F0">
                  <wp:simplePos x="0" y="0"/>
                  <wp:positionH relativeFrom="column">
                    <wp:posOffset>-5715</wp:posOffset>
                  </wp:positionH>
                  <wp:positionV relativeFrom="paragraph">
                    <wp:posOffset>95251</wp:posOffset>
                  </wp:positionV>
                  <wp:extent cx="713033" cy="1303020"/>
                  <wp:effectExtent l="0" t="0" r="0" b="0"/>
                  <wp:wrapNone/>
                  <wp:docPr id="1" name="Рисунок 6" descr="E:\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2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1750" cy="1318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18CC66" w14:textId="77777777" w:rsidR="00EB70F1" w:rsidRDefault="00EB70F1" w:rsidP="00EB70F1">
            <w:pPr>
              <w:rPr>
                <w:rFonts w:ascii="GHEA Grapalat" w:hAnsi="GHEA Grapalat"/>
                <w:bCs/>
                <w:kern w:val="32"/>
                <w:sz w:val="16"/>
                <w:szCs w:val="16"/>
                <w:lang w:val="hy-AM"/>
              </w:rPr>
            </w:pPr>
          </w:p>
          <w:p w14:paraId="0266492A" w14:textId="77777777" w:rsidR="00EB70F1" w:rsidRDefault="00EB70F1" w:rsidP="00EB70F1">
            <w:pPr>
              <w:rPr>
                <w:rFonts w:ascii="GHEA Grapalat" w:hAnsi="GHEA Grapalat"/>
                <w:bCs/>
                <w:kern w:val="32"/>
                <w:sz w:val="16"/>
                <w:szCs w:val="16"/>
                <w:lang w:val="hy-AM"/>
              </w:rPr>
            </w:pPr>
          </w:p>
          <w:p w14:paraId="29117726" w14:textId="77777777" w:rsidR="00EB70F1" w:rsidRDefault="00EB70F1" w:rsidP="00EB70F1">
            <w:pPr>
              <w:rPr>
                <w:rFonts w:ascii="GHEA Grapalat" w:hAnsi="GHEA Grapalat"/>
                <w:bCs/>
                <w:kern w:val="32"/>
                <w:sz w:val="16"/>
                <w:szCs w:val="16"/>
                <w:lang w:val="hy-AM"/>
              </w:rPr>
            </w:pPr>
          </w:p>
          <w:p w14:paraId="1E14AAB3" w14:textId="77777777" w:rsidR="00EB70F1" w:rsidRDefault="00EB70F1" w:rsidP="00EB70F1">
            <w:pPr>
              <w:rPr>
                <w:rFonts w:ascii="GHEA Grapalat" w:hAnsi="GHEA Grapalat"/>
                <w:bCs/>
                <w:kern w:val="32"/>
                <w:sz w:val="16"/>
                <w:szCs w:val="16"/>
                <w:lang w:val="hy-AM"/>
              </w:rPr>
            </w:pPr>
          </w:p>
          <w:p w14:paraId="19E560DC" w14:textId="77777777" w:rsidR="00EB70F1" w:rsidRDefault="00EB70F1" w:rsidP="00EB70F1">
            <w:pPr>
              <w:rPr>
                <w:rFonts w:ascii="GHEA Grapalat" w:hAnsi="GHEA Grapalat"/>
                <w:bCs/>
                <w:kern w:val="32"/>
                <w:sz w:val="16"/>
                <w:szCs w:val="16"/>
                <w:lang w:val="hy-AM"/>
              </w:rPr>
            </w:pPr>
          </w:p>
          <w:p w14:paraId="0FC18482" w14:textId="77777777" w:rsidR="00EB70F1" w:rsidRDefault="00EB70F1" w:rsidP="00EB70F1">
            <w:pPr>
              <w:rPr>
                <w:rFonts w:ascii="GHEA Grapalat" w:hAnsi="GHEA Grapalat"/>
                <w:bCs/>
                <w:kern w:val="32"/>
                <w:sz w:val="16"/>
                <w:szCs w:val="16"/>
                <w:lang w:val="hy-AM"/>
              </w:rPr>
            </w:pPr>
          </w:p>
          <w:p w14:paraId="0E0525A1" w14:textId="77777777" w:rsidR="00EB70F1" w:rsidRDefault="00EB70F1" w:rsidP="00EB70F1">
            <w:pPr>
              <w:rPr>
                <w:rFonts w:ascii="GHEA Grapalat" w:hAnsi="GHEA Grapalat"/>
                <w:bCs/>
                <w:kern w:val="32"/>
                <w:sz w:val="16"/>
                <w:szCs w:val="16"/>
                <w:lang w:val="hy-AM"/>
              </w:rPr>
            </w:pPr>
          </w:p>
          <w:p w14:paraId="76EA402F" w14:textId="77777777" w:rsidR="00EB70F1" w:rsidRPr="00B138F3" w:rsidRDefault="00EB70F1" w:rsidP="00EB70F1">
            <w:pPr>
              <w:widowControl w:val="0"/>
              <w:jc w:val="center"/>
              <w:rPr>
                <w:rFonts w:ascii="GHEA Grapalat" w:hAnsi="GHEA Grapalat"/>
                <w:sz w:val="16"/>
                <w:szCs w:val="16"/>
              </w:rPr>
            </w:pPr>
          </w:p>
        </w:tc>
        <w:tc>
          <w:tcPr>
            <w:tcW w:w="1085" w:type="dxa"/>
          </w:tcPr>
          <w:p w14:paraId="13AD3B18" w14:textId="23199308" w:rsidR="00EB70F1" w:rsidRPr="00EB70F1" w:rsidRDefault="00EB70F1" w:rsidP="00EB70F1">
            <w:pPr>
              <w:widowControl w:val="0"/>
              <w:jc w:val="center"/>
              <w:rPr>
                <w:rFonts w:ascii="GHEA Grapalat" w:hAnsi="GHEA Grapalat"/>
                <w:sz w:val="16"/>
                <w:szCs w:val="16"/>
              </w:rPr>
            </w:pPr>
            <w:proofErr w:type="spellStart"/>
            <w:r>
              <w:rPr>
                <w:rFonts w:ascii="GHEA Grapalat" w:hAnsi="GHEA Grapalat"/>
                <w:sz w:val="16"/>
                <w:szCs w:val="16"/>
              </w:rPr>
              <w:t>шт</w:t>
            </w:r>
            <w:proofErr w:type="spellEnd"/>
          </w:p>
        </w:tc>
        <w:tc>
          <w:tcPr>
            <w:tcW w:w="914" w:type="dxa"/>
          </w:tcPr>
          <w:p w14:paraId="77C0D079" w14:textId="77777777" w:rsidR="00EB70F1" w:rsidRPr="00B138F3" w:rsidRDefault="00EB70F1" w:rsidP="00EB70F1">
            <w:pPr>
              <w:widowControl w:val="0"/>
              <w:jc w:val="center"/>
              <w:rPr>
                <w:rFonts w:ascii="GHEA Grapalat" w:hAnsi="GHEA Grapalat"/>
                <w:sz w:val="16"/>
                <w:szCs w:val="16"/>
              </w:rPr>
            </w:pPr>
          </w:p>
        </w:tc>
        <w:tc>
          <w:tcPr>
            <w:tcW w:w="1134" w:type="dxa"/>
          </w:tcPr>
          <w:p w14:paraId="3B0A9A1C" w14:textId="77777777" w:rsidR="00EB70F1" w:rsidRPr="00B138F3" w:rsidRDefault="00EB70F1" w:rsidP="00EB70F1">
            <w:pPr>
              <w:widowControl w:val="0"/>
              <w:jc w:val="center"/>
              <w:rPr>
                <w:rFonts w:ascii="GHEA Grapalat" w:hAnsi="GHEA Grapalat"/>
                <w:sz w:val="16"/>
                <w:szCs w:val="16"/>
              </w:rPr>
            </w:pPr>
          </w:p>
        </w:tc>
        <w:tc>
          <w:tcPr>
            <w:tcW w:w="850" w:type="dxa"/>
            <w:vAlign w:val="center"/>
          </w:tcPr>
          <w:p w14:paraId="20C6EA3B" w14:textId="38C3F6BC" w:rsidR="00EB70F1" w:rsidRPr="00B138F3" w:rsidRDefault="00EB70F1" w:rsidP="00EB70F1">
            <w:pPr>
              <w:widowControl w:val="0"/>
              <w:jc w:val="center"/>
              <w:rPr>
                <w:rFonts w:ascii="GHEA Grapalat" w:hAnsi="GHEA Grapalat"/>
                <w:sz w:val="16"/>
                <w:szCs w:val="16"/>
              </w:rPr>
            </w:pPr>
            <w:r>
              <w:rPr>
                <w:rFonts w:ascii="GHEA Grapalat" w:hAnsi="GHEA Grapalat"/>
                <w:sz w:val="16"/>
                <w:szCs w:val="16"/>
                <w:lang w:val="hy-AM"/>
              </w:rPr>
              <w:t>130</w:t>
            </w:r>
          </w:p>
        </w:tc>
        <w:tc>
          <w:tcPr>
            <w:tcW w:w="709" w:type="dxa"/>
            <w:vAlign w:val="center"/>
          </w:tcPr>
          <w:p w14:paraId="0A14ACE8" w14:textId="50DD675B" w:rsidR="00EB70F1" w:rsidRPr="00B138F3" w:rsidRDefault="00EB70F1" w:rsidP="00EB70F1">
            <w:pPr>
              <w:widowControl w:val="0"/>
              <w:jc w:val="center"/>
              <w:rPr>
                <w:rFonts w:ascii="GHEA Grapalat" w:hAnsi="GHEA Grapalat"/>
                <w:sz w:val="16"/>
                <w:szCs w:val="16"/>
              </w:rPr>
            </w:pPr>
            <w:r w:rsidRPr="00F0125A">
              <w:rPr>
                <w:rFonts w:ascii="GHEA Grapalat" w:hAnsi="GHEA Grapalat"/>
                <w:bCs/>
                <w:kern w:val="32"/>
                <w:sz w:val="16"/>
                <w:szCs w:val="16"/>
                <w:lang w:val="hy-AM"/>
              </w:rPr>
              <w:t>РА, Ширакский марз, с. Маралик, Мадатян 1</w:t>
            </w:r>
          </w:p>
        </w:tc>
        <w:tc>
          <w:tcPr>
            <w:tcW w:w="1158" w:type="dxa"/>
            <w:vAlign w:val="center"/>
          </w:tcPr>
          <w:p w14:paraId="563A0118" w14:textId="58D2FED3" w:rsidR="00EB70F1" w:rsidRPr="00B138F3" w:rsidRDefault="00EB70F1" w:rsidP="00EB70F1">
            <w:pPr>
              <w:widowControl w:val="0"/>
              <w:jc w:val="center"/>
              <w:rPr>
                <w:rFonts w:ascii="GHEA Grapalat" w:hAnsi="GHEA Grapalat"/>
                <w:sz w:val="16"/>
                <w:szCs w:val="16"/>
              </w:rPr>
            </w:pPr>
            <w:r>
              <w:rPr>
                <w:rFonts w:ascii="GHEA Grapalat" w:hAnsi="GHEA Grapalat"/>
                <w:sz w:val="16"/>
                <w:szCs w:val="16"/>
                <w:lang w:val="hy-AM"/>
              </w:rPr>
              <w:t>130</w:t>
            </w:r>
          </w:p>
        </w:tc>
        <w:tc>
          <w:tcPr>
            <w:tcW w:w="947" w:type="dxa"/>
          </w:tcPr>
          <w:p w14:paraId="0A48D422" w14:textId="3186CCA7" w:rsidR="00EB70F1" w:rsidRPr="00B138F3" w:rsidRDefault="00EB70F1" w:rsidP="00EB70F1">
            <w:pPr>
              <w:widowControl w:val="0"/>
              <w:jc w:val="center"/>
              <w:rPr>
                <w:rFonts w:ascii="GHEA Grapalat" w:hAnsi="GHEA Grapalat"/>
                <w:sz w:val="16"/>
                <w:szCs w:val="16"/>
              </w:rPr>
            </w:pPr>
            <w:r w:rsidRPr="004D7BD0">
              <w:rPr>
                <w:rFonts w:ascii="GHEA Grapalat" w:hAnsi="GHEA Grapalat"/>
                <w:bCs/>
                <w:kern w:val="32"/>
                <w:sz w:val="16"/>
                <w:szCs w:val="16"/>
                <w:lang w:val="hy-AM"/>
              </w:rPr>
              <w:t>В случае предоставления финансовых ресурсов – в течение 20 календарных дней с момента вступления в силу соглашения между сторонами с момента получения заказа от Клиента.</w:t>
            </w:r>
          </w:p>
        </w:tc>
      </w:tr>
      <w:tr w:rsidR="00EB70F1" w:rsidRPr="00B138F3" w14:paraId="4C8AFFEF" w14:textId="77777777" w:rsidTr="00EB70F1">
        <w:trPr>
          <w:gridAfter w:val="1"/>
          <w:wAfter w:w="31" w:type="dxa"/>
          <w:jc w:val="center"/>
        </w:trPr>
        <w:tc>
          <w:tcPr>
            <w:tcW w:w="1242" w:type="dxa"/>
          </w:tcPr>
          <w:p w14:paraId="17B4527C" w14:textId="77777777" w:rsidR="00EB70F1" w:rsidRPr="00B138F3" w:rsidRDefault="00EB70F1" w:rsidP="00EB70F1">
            <w:pPr>
              <w:widowControl w:val="0"/>
              <w:jc w:val="center"/>
              <w:rPr>
                <w:rFonts w:ascii="GHEA Grapalat" w:hAnsi="GHEA Grapalat"/>
                <w:sz w:val="16"/>
                <w:szCs w:val="16"/>
              </w:rPr>
            </w:pPr>
          </w:p>
        </w:tc>
        <w:tc>
          <w:tcPr>
            <w:tcW w:w="1282" w:type="dxa"/>
          </w:tcPr>
          <w:p w14:paraId="7BCD1DC2" w14:textId="77777777" w:rsidR="00EB70F1" w:rsidRPr="00B138F3" w:rsidRDefault="00EB70F1" w:rsidP="00EB70F1">
            <w:pPr>
              <w:widowControl w:val="0"/>
              <w:jc w:val="center"/>
              <w:rPr>
                <w:rFonts w:ascii="GHEA Grapalat" w:hAnsi="GHEA Grapalat"/>
                <w:sz w:val="16"/>
                <w:szCs w:val="16"/>
              </w:rPr>
            </w:pPr>
          </w:p>
        </w:tc>
        <w:tc>
          <w:tcPr>
            <w:tcW w:w="1559" w:type="dxa"/>
          </w:tcPr>
          <w:p w14:paraId="06FB9CF5" w14:textId="77777777" w:rsidR="00EB70F1" w:rsidRPr="00B138F3" w:rsidRDefault="00EB70F1" w:rsidP="00EB70F1">
            <w:pPr>
              <w:widowControl w:val="0"/>
              <w:jc w:val="center"/>
              <w:rPr>
                <w:rFonts w:ascii="GHEA Grapalat" w:hAnsi="GHEA Grapalat"/>
                <w:sz w:val="16"/>
                <w:szCs w:val="16"/>
              </w:rPr>
            </w:pPr>
          </w:p>
        </w:tc>
        <w:tc>
          <w:tcPr>
            <w:tcW w:w="1285" w:type="dxa"/>
          </w:tcPr>
          <w:p w14:paraId="7DC111AE" w14:textId="77777777" w:rsidR="00EB70F1" w:rsidRPr="00B138F3" w:rsidRDefault="00EB70F1" w:rsidP="00EB70F1">
            <w:pPr>
              <w:widowControl w:val="0"/>
              <w:jc w:val="center"/>
              <w:rPr>
                <w:rFonts w:ascii="GHEA Grapalat" w:hAnsi="GHEA Grapalat"/>
                <w:sz w:val="16"/>
                <w:szCs w:val="16"/>
              </w:rPr>
            </w:pPr>
          </w:p>
        </w:tc>
        <w:tc>
          <w:tcPr>
            <w:tcW w:w="3356" w:type="dxa"/>
          </w:tcPr>
          <w:p w14:paraId="72D046A1" w14:textId="77777777" w:rsidR="00EB70F1" w:rsidRPr="00B138F3" w:rsidRDefault="00EB70F1" w:rsidP="00EB70F1">
            <w:pPr>
              <w:widowControl w:val="0"/>
              <w:jc w:val="center"/>
              <w:rPr>
                <w:rFonts w:ascii="GHEA Grapalat" w:hAnsi="GHEA Grapalat"/>
                <w:sz w:val="16"/>
                <w:szCs w:val="16"/>
              </w:rPr>
            </w:pPr>
          </w:p>
        </w:tc>
        <w:tc>
          <w:tcPr>
            <w:tcW w:w="1085" w:type="dxa"/>
          </w:tcPr>
          <w:p w14:paraId="3B328999" w14:textId="77777777" w:rsidR="00EB70F1" w:rsidRPr="00B138F3" w:rsidRDefault="00EB70F1" w:rsidP="00EB70F1">
            <w:pPr>
              <w:widowControl w:val="0"/>
              <w:jc w:val="center"/>
              <w:rPr>
                <w:rFonts w:ascii="GHEA Grapalat" w:hAnsi="GHEA Grapalat"/>
                <w:sz w:val="16"/>
                <w:szCs w:val="16"/>
              </w:rPr>
            </w:pPr>
          </w:p>
        </w:tc>
        <w:tc>
          <w:tcPr>
            <w:tcW w:w="914" w:type="dxa"/>
          </w:tcPr>
          <w:p w14:paraId="1CD576D8" w14:textId="77777777" w:rsidR="00EB70F1" w:rsidRPr="00B138F3" w:rsidRDefault="00EB70F1" w:rsidP="00EB70F1">
            <w:pPr>
              <w:widowControl w:val="0"/>
              <w:jc w:val="center"/>
              <w:rPr>
                <w:rFonts w:ascii="GHEA Grapalat" w:hAnsi="GHEA Grapalat"/>
                <w:sz w:val="16"/>
                <w:szCs w:val="16"/>
              </w:rPr>
            </w:pPr>
          </w:p>
        </w:tc>
        <w:tc>
          <w:tcPr>
            <w:tcW w:w="1984" w:type="dxa"/>
            <w:gridSpan w:val="2"/>
          </w:tcPr>
          <w:p w14:paraId="443D0227" w14:textId="77777777" w:rsidR="00EB70F1" w:rsidRPr="00B138F3" w:rsidRDefault="00EB70F1" w:rsidP="00EB70F1">
            <w:pPr>
              <w:widowControl w:val="0"/>
              <w:jc w:val="center"/>
              <w:rPr>
                <w:rFonts w:ascii="GHEA Grapalat" w:hAnsi="GHEA Grapalat"/>
                <w:sz w:val="16"/>
                <w:szCs w:val="16"/>
              </w:rPr>
            </w:pPr>
          </w:p>
        </w:tc>
        <w:tc>
          <w:tcPr>
            <w:tcW w:w="709" w:type="dxa"/>
          </w:tcPr>
          <w:p w14:paraId="73886928" w14:textId="77777777" w:rsidR="00EB70F1" w:rsidRPr="00B138F3" w:rsidRDefault="00EB70F1" w:rsidP="00EB70F1">
            <w:pPr>
              <w:widowControl w:val="0"/>
              <w:jc w:val="center"/>
              <w:rPr>
                <w:rFonts w:ascii="GHEA Grapalat" w:hAnsi="GHEA Grapalat"/>
                <w:sz w:val="16"/>
                <w:szCs w:val="16"/>
              </w:rPr>
            </w:pPr>
          </w:p>
        </w:tc>
        <w:tc>
          <w:tcPr>
            <w:tcW w:w="1158" w:type="dxa"/>
          </w:tcPr>
          <w:p w14:paraId="53371F50" w14:textId="77777777" w:rsidR="00EB70F1" w:rsidRPr="00B138F3" w:rsidRDefault="00EB70F1" w:rsidP="00EB70F1">
            <w:pPr>
              <w:widowControl w:val="0"/>
              <w:jc w:val="center"/>
              <w:rPr>
                <w:rFonts w:ascii="GHEA Grapalat" w:hAnsi="GHEA Grapalat"/>
                <w:sz w:val="16"/>
                <w:szCs w:val="16"/>
              </w:rPr>
            </w:pPr>
          </w:p>
        </w:tc>
        <w:tc>
          <w:tcPr>
            <w:tcW w:w="947" w:type="dxa"/>
          </w:tcPr>
          <w:p w14:paraId="04B91C9A" w14:textId="77777777" w:rsidR="00EB70F1" w:rsidRPr="00B138F3" w:rsidRDefault="00EB70F1" w:rsidP="00EB70F1">
            <w:pPr>
              <w:widowControl w:val="0"/>
              <w:jc w:val="center"/>
              <w:rPr>
                <w:rFonts w:ascii="GHEA Grapalat" w:hAnsi="GHEA Grapalat"/>
                <w:sz w:val="16"/>
                <w:szCs w:val="16"/>
              </w:rPr>
            </w:pPr>
          </w:p>
        </w:tc>
      </w:tr>
    </w:tbl>
    <w:p w14:paraId="0B895250"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6A98E5B9" w14:textId="77777777" w:rsidTr="00E22E51">
        <w:trPr>
          <w:jc w:val="center"/>
        </w:trPr>
        <w:tc>
          <w:tcPr>
            <w:tcW w:w="4536" w:type="dxa"/>
          </w:tcPr>
          <w:p w14:paraId="2E277C6A"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3BDCAE92"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1C21FC7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5EE0455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5CD1E796" w14:textId="77777777" w:rsidR="00071D1C" w:rsidRPr="00B138F3" w:rsidRDefault="00071D1C" w:rsidP="00B46D58">
            <w:pPr>
              <w:widowControl w:val="0"/>
              <w:jc w:val="center"/>
              <w:rPr>
                <w:rFonts w:ascii="GHEA Grapalat" w:hAnsi="GHEA Grapalat"/>
              </w:rPr>
            </w:pPr>
          </w:p>
        </w:tc>
        <w:tc>
          <w:tcPr>
            <w:tcW w:w="4343" w:type="dxa"/>
          </w:tcPr>
          <w:p w14:paraId="7BAE476C"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7F6E39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0585B3F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55575E6"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06B1DD1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14:paraId="707AE6D5" w14:textId="3EA0774E"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C370D2" w:rsidRPr="00EB70F1">
        <w:rPr>
          <w:rFonts w:ascii="GHEA Grapalat" w:hAnsi="GHEA Grapalat"/>
          <w:i/>
        </w:rPr>
        <w:t>ШМАКТ-GHAPDzB-26/1</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35F67DC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9"/>
        <w:t>*</w:t>
      </w:r>
    </w:p>
    <w:p w14:paraId="4C4413A2"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14:paraId="4BC0F8C1" w14:textId="77777777" w:rsidTr="00C370D2">
        <w:trPr>
          <w:trHeight w:val="305"/>
          <w:jc w:val="center"/>
        </w:trPr>
        <w:tc>
          <w:tcPr>
            <w:tcW w:w="15905" w:type="dxa"/>
            <w:gridSpan w:val="16"/>
          </w:tcPr>
          <w:p w14:paraId="6AB20D9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3D1E4BC" w14:textId="77777777" w:rsidTr="00C370D2">
        <w:trPr>
          <w:trHeight w:val="747"/>
          <w:jc w:val="center"/>
        </w:trPr>
        <w:tc>
          <w:tcPr>
            <w:tcW w:w="1724" w:type="dxa"/>
            <w:vAlign w:val="center"/>
          </w:tcPr>
          <w:p w14:paraId="4513F13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29196A1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4F07435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14:paraId="64AFB57A" w14:textId="7777777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20"/>
              <w:t>**</w:t>
            </w:r>
          </w:p>
        </w:tc>
      </w:tr>
      <w:tr w:rsidR="00B138F3" w:rsidRPr="00B138F3" w14:paraId="7EAF99ED" w14:textId="77777777" w:rsidTr="00AB4EAB">
        <w:trPr>
          <w:trHeight w:val="594"/>
          <w:jc w:val="center"/>
        </w:trPr>
        <w:tc>
          <w:tcPr>
            <w:tcW w:w="1724" w:type="dxa"/>
          </w:tcPr>
          <w:p w14:paraId="6640CAD9" w14:textId="77777777" w:rsidR="00071D1C" w:rsidRPr="00B138F3" w:rsidRDefault="00071D1C" w:rsidP="00B46D58">
            <w:pPr>
              <w:widowControl w:val="0"/>
              <w:jc w:val="center"/>
              <w:rPr>
                <w:rFonts w:ascii="GHEA Grapalat" w:hAnsi="GHEA Grapalat"/>
                <w:sz w:val="16"/>
                <w:szCs w:val="16"/>
              </w:rPr>
            </w:pPr>
          </w:p>
        </w:tc>
        <w:tc>
          <w:tcPr>
            <w:tcW w:w="2155" w:type="dxa"/>
          </w:tcPr>
          <w:p w14:paraId="5EB2DCC5" w14:textId="77777777" w:rsidR="00071D1C" w:rsidRPr="00B138F3" w:rsidRDefault="00071D1C" w:rsidP="00B46D58">
            <w:pPr>
              <w:widowControl w:val="0"/>
              <w:jc w:val="center"/>
              <w:rPr>
                <w:rFonts w:ascii="GHEA Grapalat" w:hAnsi="GHEA Grapalat"/>
                <w:sz w:val="16"/>
                <w:szCs w:val="16"/>
              </w:rPr>
            </w:pPr>
          </w:p>
        </w:tc>
        <w:tc>
          <w:tcPr>
            <w:tcW w:w="1293" w:type="dxa"/>
          </w:tcPr>
          <w:p w14:paraId="0ECC47AA" w14:textId="77777777" w:rsidR="00071D1C" w:rsidRPr="00B138F3" w:rsidRDefault="00071D1C" w:rsidP="00B46D58">
            <w:pPr>
              <w:widowControl w:val="0"/>
              <w:jc w:val="center"/>
              <w:rPr>
                <w:rFonts w:ascii="GHEA Grapalat" w:hAnsi="GHEA Grapalat"/>
                <w:sz w:val="16"/>
                <w:szCs w:val="16"/>
              </w:rPr>
            </w:pPr>
          </w:p>
        </w:tc>
        <w:tc>
          <w:tcPr>
            <w:tcW w:w="1007" w:type="dxa"/>
            <w:vAlign w:val="center"/>
          </w:tcPr>
          <w:p w14:paraId="4DE5ECE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08BEDB00"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1CE44A7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7D0AA627"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1C9512F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1E055DA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4EE7AEC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29290EF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272EF6B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4FBA8E2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42ED8F8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2EA7B11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72429088"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C370D2" w:rsidRPr="00B138F3" w14:paraId="3093D38F" w14:textId="77777777" w:rsidTr="00701F6F">
        <w:trPr>
          <w:trHeight w:val="404"/>
          <w:jc w:val="center"/>
        </w:trPr>
        <w:tc>
          <w:tcPr>
            <w:tcW w:w="1724" w:type="dxa"/>
            <w:vAlign w:val="center"/>
          </w:tcPr>
          <w:p w14:paraId="31B12849" w14:textId="2E5F61C1" w:rsidR="00C370D2" w:rsidRPr="00B138F3" w:rsidRDefault="00C370D2" w:rsidP="00C370D2">
            <w:pPr>
              <w:widowControl w:val="0"/>
              <w:jc w:val="center"/>
              <w:rPr>
                <w:rFonts w:ascii="GHEA Grapalat" w:hAnsi="GHEA Grapalat"/>
                <w:sz w:val="16"/>
                <w:szCs w:val="16"/>
              </w:rPr>
            </w:pPr>
            <w:r w:rsidRPr="00351F42">
              <w:rPr>
                <w:rFonts w:ascii="Helvetica" w:hAnsi="Helvetica"/>
                <w:color w:val="403931"/>
                <w:sz w:val="16"/>
                <w:szCs w:val="16"/>
                <w:shd w:val="clear" w:color="auto" w:fill="FFFFFF"/>
              </w:rPr>
              <w:t>39224341</w:t>
            </w:r>
          </w:p>
        </w:tc>
        <w:tc>
          <w:tcPr>
            <w:tcW w:w="2155" w:type="dxa"/>
          </w:tcPr>
          <w:p w14:paraId="746356DA" w14:textId="1C35FBE9" w:rsidR="00C370D2" w:rsidRPr="00B138F3" w:rsidRDefault="00C370D2" w:rsidP="00C370D2">
            <w:pPr>
              <w:widowControl w:val="0"/>
              <w:jc w:val="center"/>
              <w:rPr>
                <w:rFonts w:ascii="GHEA Grapalat" w:hAnsi="GHEA Grapalat"/>
                <w:sz w:val="16"/>
                <w:szCs w:val="16"/>
              </w:rPr>
            </w:pPr>
            <w:r>
              <w:rPr>
                <w:rFonts w:ascii="GHEA Grapalat" w:hAnsi="GHEA Grapalat"/>
                <w:bCs/>
                <w:kern w:val="32"/>
                <w:sz w:val="16"/>
                <w:szCs w:val="16"/>
                <w:lang w:val="hy-AM"/>
              </w:rPr>
              <w:t xml:space="preserve">ПЛАСТИКОВЫЕ МУСОРНЫЕ БАКИ </w:t>
            </w:r>
          </w:p>
        </w:tc>
        <w:tc>
          <w:tcPr>
            <w:tcW w:w="1293" w:type="dxa"/>
            <w:vAlign w:val="center"/>
          </w:tcPr>
          <w:p w14:paraId="2207DD56" w14:textId="5E0DE878" w:rsidR="00C370D2" w:rsidRPr="00B138F3" w:rsidRDefault="00C370D2" w:rsidP="00C370D2">
            <w:pPr>
              <w:widowControl w:val="0"/>
              <w:jc w:val="center"/>
              <w:rPr>
                <w:rFonts w:ascii="GHEA Grapalat" w:hAnsi="GHEA Grapalat"/>
                <w:sz w:val="16"/>
                <w:szCs w:val="16"/>
              </w:rPr>
            </w:pPr>
            <w:r w:rsidRPr="00351F42">
              <w:rPr>
                <w:rFonts w:ascii="Helvetica" w:hAnsi="Helvetica"/>
                <w:color w:val="403931"/>
                <w:sz w:val="16"/>
                <w:szCs w:val="16"/>
                <w:shd w:val="clear" w:color="auto" w:fill="FFFFFF"/>
              </w:rPr>
              <w:t>39224341</w:t>
            </w:r>
          </w:p>
        </w:tc>
        <w:tc>
          <w:tcPr>
            <w:tcW w:w="1007" w:type="dxa"/>
            <w:vAlign w:val="center"/>
          </w:tcPr>
          <w:p w14:paraId="22C2F4B3" w14:textId="77777777" w:rsidR="00C370D2" w:rsidRPr="00B138F3" w:rsidRDefault="00C370D2" w:rsidP="00C370D2">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14:paraId="2C32434E" w14:textId="77777777" w:rsidR="00C370D2" w:rsidRPr="00B138F3" w:rsidRDefault="00C370D2" w:rsidP="00C370D2">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14:paraId="1F4CDDBB" w14:textId="77777777" w:rsidR="00C370D2" w:rsidRPr="00B138F3" w:rsidRDefault="00C370D2" w:rsidP="00C370D2">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62E312F7" w14:textId="77777777" w:rsidR="00C370D2" w:rsidRPr="00B138F3" w:rsidRDefault="00C370D2" w:rsidP="00C370D2">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14:paraId="3C5B8B3C" w14:textId="77777777" w:rsidR="00C370D2" w:rsidRPr="00B138F3" w:rsidRDefault="00C370D2" w:rsidP="00C370D2">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14:paraId="1EF96027" w14:textId="77777777" w:rsidR="00C370D2" w:rsidRPr="00B138F3" w:rsidRDefault="00C370D2" w:rsidP="00C370D2">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14:paraId="5FEA8C76" w14:textId="77777777" w:rsidR="00C370D2" w:rsidRPr="00B138F3" w:rsidRDefault="00C370D2" w:rsidP="00C370D2">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14:paraId="441B71F8" w14:textId="77777777" w:rsidR="00C370D2" w:rsidRPr="00B138F3" w:rsidRDefault="00C370D2" w:rsidP="00C370D2">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14:paraId="6BF00E88" w14:textId="77777777" w:rsidR="00C370D2" w:rsidRPr="00B138F3" w:rsidRDefault="00C370D2" w:rsidP="00C370D2">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736A76A2" w14:textId="77777777" w:rsidR="00C370D2" w:rsidRPr="00B138F3" w:rsidRDefault="00C370D2" w:rsidP="00C370D2">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14:paraId="56560F2C" w14:textId="77777777" w:rsidR="00C370D2" w:rsidRPr="00B138F3" w:rsidRDefault="00C370D2" w:rsidP="00C370D2">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3E910199" w14:textId="77777777" w:rsidR="00C370D2" w:rsidRPr="00B138F3" w:rsidRDefault="00C370D2" w:rsidP="00C370D2">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14:paraId="5BF712A9" w14:textId="77777777" w:rsidR="00C370D2" w:rsidRPr="00B138F3" w:rsidRDefault="00C370D2" w:rsidP="00C370D2">
            <w:pPr>
              <w:widowControl w:val="0"/>
              <w:jc w:val="center"/>
              <w:rPr>
                <w:rFonts w:ascii="GHEA Grapalat" w:hAnsi="GHEA Grapalat"/>
                <w:b/>
                <w:sz w:val="16"/>
                <w:szCs w:val="16"/>
              </w:rPr>
            </w:pPr>
            <w:r w:rsidRPr="00B138F3">
              <w:rPr>
                <w:rFonts w:ascii="GHEA Grapalat" w:hAnsi="GHEA Grapalat"/>
                <w:sz w:val="16"/>
                <w:szCs w:val="16"/>
              </w:rPr>
              <w:t>... %</w:t>
            </w:r>
          </w:p>
        </w:tc>
      </w:tr>
    </w:tbl>
    <w:p w14:paraId="3227D996"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08401A" w14:textId="77777777" w:rsidTr="00E22E51">
        <w:trPr>
          <w:jc w:val="center"/>
        </w:trPr>
        <w:tc>
          <w:tcPr>
            <w:tcW w:w="4536" w:type="dxa"/>
          </w:tcPr>
          <w:p w14:paraId="3DD311A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65591C6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6A40C2A"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E73722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2DF0677E" w14:textId="77777777" w:rsidR="00071D1C" w:rsidRPr="00B138F3" w:rsidRDefault="00071D1C" w:rsidP="00B46D58">
            <w:pPr>
              <w:widowControl w:val="0"/>
              <w:spacing w:after="160"/>
              <w:jc w:val="center"/>
              <w:rPr>
                <w:rFonts w:ascii="GHEA Grapalat" w:hAnsi="GHEA Grapalat"/>
              </w:rPr>
            </w:pPr>
          </w:p>
        </w:tc>
        <w:tc>
          <w:tcPr>
            <w:tcW w:w="4343" w:type="dxa"/>
          </w:tcPr>
          <w:p w14:paraId="7ABF0E5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0E95D09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470C2B8"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14EAE2B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618FF312" w14:textId="77777777" w:rsidR="00071D1C" w:rsidRPr="00B138F3" w:rsidRDefault="00071D1C" w:rsidP="00B46D58">
      <w:pPr>
        <w:widowControl w:val="0"/>
        <w:spacing w:after="160"/>
        <w:rPr>
          <w:rFonts w:ascii="GHEA Grapalat" w:hAnsi="GHEA Grapalat"/>
        </w:rPr>
        <w:sectPr w:rsidR="00071D1C" w:rsidRPr="00B138F3" w:rsidSect="00EB70F1">
          <w:footnotePr>
            <w:pos w:val="beneathText"/>
          </w:footnotePr>
          <w:pgSz w:w="16838" w:h="11906" w:orient="landscape" w:code="9"/>
          <w:pgMar w:top="450" w:right="1418" w:bottom="270" w:left="1418" w:header="561" w:footer="561" w:gutter="0"/>
          <w:cols w:space="720"/>
        </w:sectPr>
      </w:pPr>
    </w:p>
    <w:p w14:paraId="6A6CDA45"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14:paraId="6CFE760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79022EF9"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114E0DD" w14:textId="77777777" w:rsidTr="007A2020">
        <w:trPr>
          <w:tblCellSpacing w:w="7" w:type="dxa"/>
          <w:jc w:val="center"/>
        </w:trPr>
        <w:tc>
          <w:tcPr>
            <w:tcW w:w="0" w:type="auto"/>
            <w:vAlign w:val="center"/>
          </w:tcPr>
          <w:p w14:paraId="63D0F739"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2A92DC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0F4E36F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69F450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727BFDC"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7AF83C1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026A1D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051B7A4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A2E4F4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2DA4490F"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12939E5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442F2E6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7903733F" w14:textId="77777777" w:rsidR="0038400D" w:rsidRPr="00B138F3" w:rsidRDefault="0038400D" w:rsidP="00B46D58">
      <w:pPr>
        <w:widowControl w:val="0"/>
        <w:spacing w:after="160"/>
        <w:ind w:firstLine="375"/>
        <w:rPr>
          <w:rFonts w:ascii="GHEA Grapalat" w:hAnsi="GHEA Grapalat"/>
          <w:iCs/>
        </w:rPr>
      </w:pPr>
    </w:p>
    <w:p w14:paraId="1469267C"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0F61A6C"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1C605DA1"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37F4AC66"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4086A6C3"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8B85B4A"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2392CE32"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1FD235D"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77428065"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18F4ADFD" w14:textId="77777777" w:rsidTr="00AB4EAB">
        <w:trPr>
          <w:jc w:val="center"/>
        </w:trPr>
        <w:tc>
          <w:tcPr>
            <w:tcW w:w="442" w:type="dxa"/>
            <w:vMerge w:val="restart"/>
            <w:shd w:val="clear" w:color="auto" w:fill="auto"/>
            <w:vAlign w:val="center"/>
          </w:tcPr>
          <w:p w14:paraId="4D44AC2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5E8E6CE6"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2E62CCE4" w14:textId="77777777" w:rsidTr="00AB4EAB">
        <w:trPr>
          <w:jc w:val="center"/>
        </w:trPr>
        <w:tc>
          <w:tcPr>
            <w:tcW w:w="442" w:type="dxa"/>
            <w:vMerge/>
            <w:shd w:val="clear" w:color="auto" w:fill="auto"/>
          </w:tcPr>
          <w:p w14:paraId="7DC3951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533C109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2562EC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7F4D56A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502B7C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64526A5F"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48C7A71D"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2973689A" w14:textId="77777777" w:rsidTr="00AB4EAB">
        <w:trPr>
          <w:trHeight w:val="1105"/>
          <w:jc w:val="center"/>
        </w:trPr>
        <w:tc>
          <w:tcPr>
            <w:tcW w:w="442" w:type="dxa"/>
            <w:vMerge/>
            <w:tcBorders>
              <w:bottom w:val="single" w:sz="4" w:space="0" w:color="auto"/>
            </w:tcBorders>
            <w:shd w:val="clear" w:color="auto" w:fill="auto"/>
          </w:tcPr>
          <w:p w14:paraId="1F5B1A0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05013D4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B99A1D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FE394E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08D3E77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46384C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8EA1AF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0818561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28AA545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66D22BAC" w14:textId="77777777" w:rsidTr="00AB4EAB">
        <w:trPr>
          <w:jc w:val="center"/>
        </w:trPr>
        <w:tc>
          <w:tcPr>
            <w:tcW w:w="442" w:type="dxa"/>
            <w:shd w:val="clear" w:color="auto" w:fill="auto"/>
            <w:vAlign w:val="center"/>
          </w:tcPr>
          <w:p w14:paraId="4B80963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1F10882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584388B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31E0EB2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1CAA687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075D47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536517D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850BD4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7C79C6F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3AD83917" w14:textId="77777777" w:rsidTr="00AB4EAB">
        <w:trPr>
          <w:jc w:val="center"/>
        </w:trPr>
        <w:tc>
          <w:tcPr>
            <w:tcW w:w="442" w:type="dxa"/>
            <w:shd w:val="clear" w:color="auto" w:fill="auto"/>
          </w:tcPr>
          <w:p w14:paraId="27E245C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2E9B59B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18CD1EA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101D41A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4D6CC03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601602C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477634A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1CCE139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28D2D23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1412F369" w14:textId="77777777" w:rsidR="0038400D" w:rsidRPr="00B138F3" w:rsidRDefault="0038400D" w:rsidP="00B46D58">
      <w:pPr>
        <w:widowControl w:val="0"/>
        <w:spacing w:after="160"/>
        <w:ind w:firstLine="375"/>
        <w:jc w:val="both"/>
        <w:rPr>
          <w:rFonts w:ascii="GHEA Grapalat" w:hAnsi="GHEA Grapalat" w:cs="Arial"/>
          <w:iCs/>
          <w:lang w:val="en-US"/>
        </w:rPr>
      </w:pPr>
    </w:p>
    <w:p w14:paraId="3610C4A2"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r w:rsidRPr="00B138F3">
        <w:rPr>
          <w:rFonts w:ascii="GHEA Grapalat" w:hAnsi="GHEA Grapalat"/>
        </w:rPr>
        <w:t>являются</w:t>
      </w:r>
      <w:proofErr w:type="spellEnd"/>
      <w:r w:rsidRPr="00B138F3">
        <w:rPr>
          <w:rFonts w:ascii="GHEA Grapalat" w:hAnsi="GHEA Grapalat"/>
        </w:rPr>
        <w:t xml:space="preserve"> составляющей частью настоящего Акта и прилагаются.</w:t>
      </w:r>
    </w:p>
    <w:p w14:paraId="3C544B40"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6050B182" w14:textId="77777777" w:rsidTr="007A2020">
        <w:trPr>
          <w:trHeight w:val="266"/>
          <w:tblCellSpacing w:w="7" w:type="dxa"/>
          <w:jc w:val="center"/>
        </w:trPr>
        <w:tc>
          <w:tcPr>
            <w:tcW w:w="0" w:type="auto"/>
            <w:vAlign w:val="center"/>
          </w:tcPr>
          <w:p w14:paraId="08D7AC4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54F89A9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69594536" w14:textId="77777777" w:rsidTr="007A2020">
        <w:trPr>
          <w:trHeight w:val="473"/>
          <w:tblCellSpacing w:w="7" w:type="dxa"/>
          <w:jc w:val="center"/>
        </w:trPr>
        <w:tc>
          <w:tcPr>
            <w:tcW w:w="0" w:type="auto"/>
            <w:vAlign w:val="center"/>
          </w:tcPr>
          <w:p w14:paraId="12B6A9B6"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4996AA9"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0C9D8A1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12C6A29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57940778" w14:textId="77777777" w:rsidTr="007A2020">
        <w:trPr>
          <w:trHeight w:val="503"/>
          <w:tblCellSpacing w:w="7" w:type="dxa"/>
          <w:jc w:val="center"/>
        </w:trPr>
        <w:tc>
          <w:tcPr>
            <w:tcW w:w="0" w:type="auto"/>
            <w:vAlign w:val="center"/>
          </w:tcPr>
          <w:p w14:paraId="20C12334"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2C703BA9"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68AD9DF4"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6791987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2C9AB67" w14:textId="77777777" w:rsidTr="007A2020">
        <w:trPr>
          <w:trHeight w:val="281"/>
          <w:tblCellSpacing w:w="7" w:type="dxa"/>
          <w:jc w:val="center"/>
        </w:trPr>
        <w:tc>
          <w:tcPr>
            <w:tcW w:w="0" w:type="auto"/>
            <w:vAlign w:val="center"/>
          </w:tcPr>
          <w:p w14:paraId="64EF5D6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4DE0592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7DC14DA7" w14:textId="77777777" w:rsidR="00196F14" w:rsidRPr="00B138F3" w:rsidRDefault="00196F14" w:rsidP="00B46D58">
      <w:pPr>
        <w:widowControl w:val="0"/>
        <w:spacing w:after="160"/>
        <w:jc w:val="right"/>
        <w:rPr>
          <w:rFonts w:ascii="GHEA Grapalat" w:hAnsi="GHEA Grapalat" w:cs="Sylfaen"/>
          <w:b/>
        </w:rPr>
      </w:pPr>
    </w:p>
    <w:p w14:paraId="7BCD0B8E"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04414B96"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14:paraId="57FD7CDA"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32AB9C5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C99E469"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36DC876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45446765"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6C3F5EC3"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56234D35"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2355D986"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2F86B968"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E838872"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77166A0F"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31EFA9D3"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50303AA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252DE8A"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6DF7335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5464545"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3DC61E6"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8A49BBB"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94CE3B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F798BB7"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4F1AFBE"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6EFD1B5"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2C03C0C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5C9EBCF"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681A60"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AC894DD" w14:textId="77777777" w:rsidR="00071D1C" w:rsidRPr="00B138F3" w:rsidRDefault="00071D1C" w:rsidP="00B46D58">
            <w:pPr>
              <w:widowControl w:val="0"/>
              <w:spacing w:after="120"/>
              <w:jc w:val="center"/>
              <w:rPr>
                <w:rFonts w:ascii="GHEA Grapalat" w:hAnsi="GHEA Grapalat" w:cs="Sylfaen"/>
                <w:sz w:val="20"/>
                <w:szCs w:val="20"/>
              </w:rPr>
            </w:pPr>
          </w:p>
        </w:tc>
      </w:tr>
    </w:tbl>
    <w:p w14:paraId="2707215B"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57976717"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665ABEAF" w14:textId="77777777" w:rsidR="00B138F3" w:rsidRDefault="00B138F3" w:rsidP="00B138F3">
      <w:pPr>
        <w:rPr>
          <w:rFonts w:ascii="GHEA Grapalat" w:hAnsi="GHEA Grapalat"/>
        </w:rPr>
      </w:pPr>
      <w:r>
        <w:rPr>
          <w:rFonts w:ascii="GHEA Grapalat" w:hAnsi="GHEA Grapalat"/>
        </w:rPr>
        <w:t xml:space="preserve">                                                       </w:t>
      </w:r>
    </w:p>
    <w:p w14:paraId="42523DE7"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681DAA32"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BCE68F0" w14:textId="77777777" w:rsidTr="007072C5">
        <w:tc>
          <w:tcPr>
            <w:tcW w:w="4450" w:type="dxa"/>
          </w:tcPr>
          <w:p w14:paraId="551733D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762D1D6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89C9BB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2B0EEE90"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7CD311E0" w14:textId="77777777" w:rsidTr="00E22E51">
        <w:trPr>
          <w:tblCellSpacing w:w="7" w:type="dxa"/>
          <w:jc w:val="center"/>
        </w:trPr>
        <w:tc>
          <w:tcPr>
            <w:tcW w:w="0" w:type="auto"/>
            <w:vAlign w:val="center"/>
          </w:tcPr>
          <w:p w14:paraId="76E2C295"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744FB7C6"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314A2BA1"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5788D5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602678F0" w14:textId="77777777" w:rsidTr="00E22E51">
        <w:trPr>
          <w:tblCellSpacing w:w="7" w:type="dxa"/>
          <w:jc w:val="center"/>
        </w:trPr>
        <w:tc>
          <w:tcPr>
            <w:tcW w:w="0" w:type="auto"/>
            <w:vAlign w:val="center"/>
          </w:tcPr>
          <w:p w14:paraId="4861C55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69DBB9D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2D768D1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381030A2"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3EFA70F8" w14:textId="77777777" w:rsidR="00071D1C" w:rsidRDefault="00071D1C" w:rsidP="00B46D58">
      <w:pPr>
        <w:widowControl w:val="0"/>
        <w:spacing w:after="160"/>
        <w:ind w:left="-142" w:firstLine="142"/>
        <w:jc w:val="center"/>
        <w:rPr>
          <w:rFonts w:ascii="GHEA Grapalat" w:hAnsi="GHEA Grapalat" w:cs="Sylfaen"/>
          <w:b/>
        </w:rPr>
      </w:pPr>
    </w:p>
    <w:p w14:paraId="28CCB582" w14:textId="77777777" w:rsidR="00AA0F9A" w:rsidRPr="00BA20A0" w:rsidRDefault="00296DAD" w:rsidP="00AA0F9A">
      <w:pPr>
        <w:widowControl w:val="0"/>
        <w:jc w:val="right"/>
        <w:rPr>
          <w:rFonts w:ascii="GHEA Grapalat" w:hAnsi="GHEA Grapalat" w:cs="Sylfaen"/>
          <w:i/>
        </w:rPr>
      </w:pPr>
      <w:proofErr w:type="spellStart"/>
      <w:r>
        <w:rPr>
          <w:rFonts w:ascii="GHEA Grapalat" w:hAnsi="GHEA Grapalat"/>
          <w:i/>
        </w:rPr>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14:paraId="505C06C8" w14:textId="77777777"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757CF63A" w14:textId="77777777" w:rsidR="00AA0F9A" w:rsidRPr="00BA20A0" w:rsidRDefault="00AA0F9A" w:rsidP="00AA0F9A">
      <w:pPr>
        <w:jc w:val="center"/>
        <w:rPr>
          <w:rFonts w:ascii="GHEA Grapalat" w:hAnsi="GHEA Grapalat" w:cs="GHEA Grapalat"/>
        </w:rPr>
      </w:pPr>
    </w:p>
    <w:p w14:paraId="55FF0B86" w14:textId="77777777"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14:paraId="346A08A5" w14:textId="77777777" w:rsidR="00AA0F9A" w:rsidRPr="00BA20A0" w:rsidRDefault="00AA0F9A" w:rsidP="00AA0F9A">
      <w:pPr>
        <w:jc w:val="center"/>
        <w:rPr>
          <w:rFonts w:ascii="GHEA Grapalat" w:hAnsi="GHEA Grapalat" w:cs="GHEA Grapalat"/>
          <w:lang w:val="hy-AM"/>
        </w:rPr>
      </w:pPr>
    </w:p>
    <w:p w14:paraId="62DA6A2C" w14:textId="77777777"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7027F7B8" w14:textId="77777777"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48573099" w14:textId="77777777" w:rsidR="00AA0F9A" w:rsidRPr="00BA20A0" w:rsidRDefault="00AA0F9A" w:rsidP="00AA0F9A">
      <w:pPr>
        <w:rPr>
          <w:rFonts w:ascii="GHEA Grapalat" w:hAnsi="GHEA Grapalat"/>
          <w:vertAlign w:val="superscript"/>
          <w:lang w:val="es-ES"/>
        </w:rPr>
      </w:pPr>
    </w:p>
    <w:p w14:paraId="53F04701" w14:textId="77777777"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43E0E102" w14:textId="77777777"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2524D5EE" w14:textId="77777777"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112FDAE3" w14:textId="77777777"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73ECFE9E" w14:textId="77777777"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65F0F087" w14:textId="77777777" w:rsidR="00AA0F9A" w:rsidRPr="00BA20A0" w:rsidRDefault="00AA0F9A" w:rsidP="00AA0F9A">
      <w:pPr>
        <w:rPr>
          <w:rFonts w:ascii="GHEA Grapalat" w:hAnsi="GHEA Grapalat" w:cs="Sylfaen"/>
          <w:sz w:val="20"/>
          <w:szCs w:val="20"/>
          <w:lang w:val="es-ES"/>
        </w:rPr>
      </w:pPr>
    </w:p>
    <w:p w14:paraId="67485211" w14:textId="77777777"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5C814D03" w14:textId="77777777" w:rsidR="00AA0F9A" w:rsidRPr="00BA20A0" w:rsidRDefault="00AA0F9A" w:rsidP="00AA0F9A">
      <w:pPr>
        <w:jc w:val="center"/>
        <w:rPr>
          <w:rFonts w:ascii="GHEA Grapalat" w:hAnsi="GHEA Grapalat" w:cs="GHEA Grapalat"/>
          <w:lang w:val="es-ES"/>
        </w:rPr>
      </w:pPr>
    </w:p>
    <w:p w14:paraId="67744913" w14:textId="77777777" w:rsidR="00AA0F9A" w:rsidRPr="00BA20A0" w:rsidRDefault="00AA0F9A" w:rsidP="00AA0F9A">
      <w:pPr>
        <w:jc w:val="center"/>
        <w:rPr>
          <w:rFonts w:ascii="GHEA Grapalat" w:hAnsi="GHEA Grapalat" w:cs="Sylfaen"/>
          <w:b/>
          <w:lang w:val="es-ES"/>
        </w:rPr>
      </w:pPr>
    </w:p>
    <w:p w14:paraId="732447B3" w14:textId="77777777"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51DF8A26" w14:textId="77777777"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07C3B1D8" w14:textId="77777777"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14:paraId="798A5D5E"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4C2CDE4D"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70591340" w14:textId="77777777" w:rsidR="00AA0F9A" w:rsidRPr="00BA20A0" w:rsidRDefault="00AA0F9A" w:rsidP="00AA0F9A">
      <w:pPr>
        <w:jc w:val="center"/>
        <w:rPr>
          <w:rFonts w:ascii="GHEA Grapalat" w:hAnsi="GHEA Grapalat" w:cs="Sylfaen"/>
          <w:sz w:val="16"/>
          <w:szCs w:val="16"/>
          <w:lang w:val="es-ES"/>
        </w:rPr>
      </w:pPr>
    </w:p>
    <w:p w14:paraId="244471F1" w14:textId="77777777"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70D3EF68" w14:textId="77777777" w:rsidR="00AA0F9A" w:rsidRPr="00C60645" w:rsidRDefault="00AA0F9A" w:rsidP="00AA0F9A">
      <w:pPr>
        <w:jc w:val="center"/>
        <w:rPr>
          <w:ins w:id="14" w:author="Inesa Kocharyan" w:date="2025-02-19T10:39:00Z"/>
          <w:rFonts w:ascii="GHEA Grapalat" w:hAnsi="GHEA Grapalat" w:cs="Sylfaen"/>
          <w:b/>
          <w:lang w:val="es-ES"/>
        </w:rPr>
      </w:pPr>
    </w:p>
    <w:p w14:paraId="0D946637" w14:textId="77777777"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84BE7" w14:textId="77777777" w:rsidR="00370705" w:rsidRDefault="00370705">
      <w:r>
        <w:separator/>
      </w:r>
    </w:p>
  </w:endnote>
  <w:endnote w:type="continuationSeparator" w:id="0">
    <w:p w14:paraId="246F8DEF" w14:textId="77777777" w:rsidR="00370705" w:rsidRDefault="00370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4BB475BA"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76D94">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D6E56" w14:textId="77777777" w:rsidR="00370705" w:rsidRDefault="00370705">
      <w:r>
        <w:separator/>
      </w:r>
    </w:p>
  </w:footnote>
  <w:footnote w:type="continuationSeparator" w:id="0">
    <w:p w14:paraId="225706C9" w14:textId="77777777" w:rsidR="00370705" w:rsidRDefault="00370705">
      <w:r>
        <w:continuationSeparator/>
      </w:r>
    </w:p>
  </w:footnote>
  <w:footnote w:id="1">
    <w:p w14:paraId="4DC023B9" w14:textId="77777777" w:rsidR="00E80312" w:rsidRPr="005D5092" w:rsidRDefault="005D5092"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5F274A0B" w14:textId="77777777" w:rsidR="006D2CDF" w:rsidRPr="0034222E" w:rsidDel="00932115" w:rsidRDefault="006D2CDF"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2">
    <w:p w14:paraId="3C2A5A09"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75E2AE82"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44D99FB" w14:textId="77777777" w:rsidR="006D2CDF" w:rsidRDefault="006D2CDF" w:rsidP="006B3E56">
      <w:pPr>
        <w:jc w:val="both"/>
      </w:pPr>
    </w:p>
    <w:p w14:paraId="0018E34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5D35A3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8386711"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6D6C70D" w14:textId="77777777" w:rsidR="006D2CDF" w:rsidRDefault="006D2CDF" w:rsidP="00637230">
      <w:pPr>
        <w:jc w:val="both"/>
        <w:rPr>
          <w:rFonts w:asciiTheme="minorHAnsi" w:hAnsiTheme="minorHAnsi"/>
          <w:lang w:val="af-ZA"/>
        </w:rPr>
      </w:pPr>
    </w:p>
  </w:footnote>
  <w:footnote w:id="4">
    <w:p w14:paraId="489F0953" w14:textId="77777777"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5">
    <w:p w14:paraId="1835998F" w14:textId="77777777"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14:paraId="5B50C5B6"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44BDAAE3" w14:textId="77777777" w:rsidR="006D2CDF" w:rsidRPr="00D3436F" w:rsidRDefault="006D2CDF">
      <w:pPr>
        <w:pStyle w:val="FootnoteText"/>
        <w:rPr>
          <w:lang w:val="es-ES"/>
        </w:rPr>
      </w:pPr>
    </w:p>
  </w:footnote>
  <w:footnote w:id="7">
    <w:p w14:paraId="3BD893A9"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EA595BB" w14:textId="77777777" w:rsidR="006D2CDF" w:rsidRPr="008842CE" w:rsidRDefault="006D2CDF" w:rsidP="003D2FE2">
      <w:pPr>
        <w:pStyle w:val="FootnoteText"/>
        <w:jc w:val="both"/>
        <w:rPr>
          <w:rFonts w:ascii="GHEA Grapalat" w:hAnsi="GHEA Grapalat"/>
        </w:rPr>
      </w:pPr>
    </w:p>
  </w:footnote>
  <w:footnote w:id="8">
    <w:p w14:paraId="316E10E2" w14:textId="77777777" w:rsidR="006D2CDF" w:rsidRPr="008842CE" w:rsidRDefault="006D2CDF" w:rsidP="003D2FE2">
      <w:pPr>
        <w:pStyle w:val="FootnoteText"/>
        <w:jc w:val="both"/>
      </w:pPr>
    </w:p>
  </w:footnote>
  <w:footnote w:id="9">
    <w:p w14:paraId="6AA80491"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AC41ED8" w14:textId="77777777" w:rsidR="006D2CDF" w:rsidRPr="008842CE" w:rsidRDefault="006D2CDF" w:rsidP="000A214C">
      <w:pPr>
        <w:pStyle w:val="FootnoteText"/>
        <w:jc w:val="both"/>
        <w:rPr>
          <w:rFonts w:ascii="GHEA Grapalat" w:hAnsi="GHEA Grapalat"/>
        </w:rPr>
      </w:pPr>
    </w:p>
  </w:footnote>
  <w:footnote w:id="10">
    <w:p w14:paraId="60E01B16" w14:textId="77777777" w:rsidR="006D2CDF" w:rsidRPr="008842CE" w:rsidRDefault="006D2CDF" w:rsidP="000A214C">
      <w:pPr>
        <w:pStyle w:val="FootnoteText"/>
        <w:jc w:val="both"/>
      </w:pPr>
    </w:p>
  </w:footnote>
  <w:footnote w:id="11">
    <w:p w14:paraId="7E49E299" w14:textId="215A7C13" w:rsidR="006D2CDF" w:rsidRPr="008842CE" w:rsidRDefault="006D2CDF" w:rsidP="008842CE">
      <w:pPr>
        <w:pStyle w:val="FootnoteText"/>
        <w:widowControl w:val="0"/>
        <w:jc w:val="both"/>
        <w:rPr>
          <w:rFonts w:ascii="GHEA Grapalat" w:hAnsi="GHEA Grapalat"/>
        </w:rPr>
      </w:pPr>
    </w:p>
  </w:footnote>
  <w:footnote w:id="12">
    <w:p w14:paraId="7387126C" w14:textId="77777777" w:rsidR="006D2CDF" w:rsidRDefault="006D2CDF" w:rsidP="00D3436F">
      <w:pPr>
        <w:pStyle w:val="FootnoteText"/>
        <w:widowControl w:val="0"/>
        <w:jc w:val="both"/>
        <w:rPr>
          <w:ins w:id="10"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FDAA968" w14:textId="77777777" w:rsidR="006D2CDF" w:rsidRPr="00F21C0D" w:rsidRDefault="006D2CDF" w:rsidP="00D3436F">
      <w:pPr>
        <w:pStyle w:val="FootnoteText"/>
        <w:widowControl w:val="0"/>
        <w:jc w:val="both"/>
        <w:rPr>
          <w:lang w:val="hy-AM"/>
        </w:rPr>
      </w:pPr>
    </w:p>
  </w:footnote>
  <w:footnote w:id="13">
    <w:p w14:paraId="0AD3EB76"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7EFCB80C"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02DAEAD" w14:textId="77777777" w:rsidR="006D2CDF" w:rsidRPr="00D3436F" w:rsidRDefault="006D2CDF">
      <w:pPr>
        <w:pStyle w:val="FootnoteText"/>
        <w:rPr>
          <w:lang w:val="hy-AM"/>
        </w:rPr>
      </w:pPr>
    </w:p>
  </w:footnote>
  <w:footnote w:id="14">
    <w:p w14:paraId="3C1D1191"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14:paraId="4237CB7B"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186056C" w14:textId="77777777" w:rsidR="006D2CDF" w:rsidRPr="00D3436F" w:rsidRDefault="006D2CDF">
      <w:pPr>
        <w:pStyle w:val="FootnoteText"/>
        <w:rPr>
          <w:lang w:val="hy-AM"/>
        </w:rPr>
      </w:pPr>
    </w:p>
  </w:footnote>
  <w:footnote w:id="16">
    <w:p w14:paraId="3D8AF4F9"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7">
    <w:p w14:paraId="16E4CE4D" w14:textId="77777777"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62CB0B48" w14:textId="77777777"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227CA28C" w14:textId="77777777"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8">
    <w:p w14:paraId="2274A316"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9">
    <w:p w14:paraId="6FA14EBE"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0">
    <w:p w14:paraId="1A56C15E" w14:textId="77777777"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4ECB"/>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526"/>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742"/>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061"/>
    <w:rsid w:val="00364E7A"/>
    <w:rsid w:val="003650C5"/>
    <w:rsid w:val="0036520F"/>
    <w:rsid w:val="0036524F"/>
    <w:rsid w:val="003653B7"/>
    <w:rsid w:val="00366C4E"/>
    <w:rsid w:val="00367A9A"/>
    <w:rsid w:val="00367F26"/>
    <w:rsid w:val="00370705"/>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2982"/>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2A4"/>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6881"/>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4641"/>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6B"/>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5FED"/>
    <w:rsid w:val="005B6B3E"/>
    <w:rsid w:val="005B6B51"/>
    <w:rsid w:val="005B6DCF"/>
    <w:rsid w:val="005B6F10"/>
    <w:rsid w:val="005B76C2"/>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246"/>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5C79"/>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371"/>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16E"/>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2A4"/>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3C7"/>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E4B"/>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EDC"/>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641"/>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1DBD"/>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A5C"/>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5FF2"/>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0D2"/>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4A3"/>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4B"/>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F41"/>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9F5"/>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5E5"/>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417"/>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30D4"/>
    <w:rsid w:val="00E84171"/>
    <w:rsid w:val="00E8425F"/>
    <w:rsid w:val="00E85485"/>
    <w:rsid w:val="00E85A49"/>
    <w:rsid w:val="00E861BF"/>
    <w:rsid w:val="00E90E72"/>
    <w:rsid w:val="00E90FD0"/>
    <w:rsid w:val="00E91A69"/>
    <w:rsid w:val="00E91D37"/>
    <w:rsid w:val="00E91F17"/>
    <w:rsid w:val="00E92272"/>
    <w:rsid w:val="00E92BAA"/>
    <w:rsid w:val="00E92D79"/>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0F1"/>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87C"/>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5C"/>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F97601"/>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640259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B9913-10CC-4058-82EC-A50D2A6F2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2121</TotalTime>
  <Pages>83</Pages>
  <Words>20738</Words>
  <Characters>118208</Characters>
  <Application>Microsoft Office Word</Application>
  <DocSecurity>0</DocSecurity>
  <Lines>985</Lines>
  <Paragraphs>277</Paragraphs>
  <ScaleCrop>false</ScaleCrop>
  <HeadingPairs>
    <vt:vector size="6" baseType="variant">
      <vt:variant>
        <vt:lpstr>Title</vt:lpstr>
      </vt:variant>
      <vt:variant>
        <vt:i4>1</vt:i4>
      </vt:variant>
      <vt:variant>
        <vt:lpstr>Headings</vt:lpstr>
      </vt:variant>
      <vt:variant>
        <vt:i4>7</vt:i4>
      </vt:variant>
      <vt:variant>
        <vt:lpstr>Название</vt:lpstr>
      </vt:variant>
      <vt:variant>
        <vt:i4>1</vt:i4>
      </vt:variant>
    </vt:vector>
  </HeadingPairs>
  <TitlesOfParts>
    <vt:vector size="9" baseType="lpstr">
      <vt:lpstr/>
      <vt:lpstr>        </vt:lpstr>
      <vt:lpstr>        1.1.	Предметом закупки является приобретение пластиковые мусорные  баки (далее —</vt:lpstr>
      <vt:lpstr>        Приложение № 1,1</vt:lpstr>
      <vt:lpstr>        ПОЛНОЕ ОПИСАНИЕ</vt:lpstr>
      <vt:lpstr>        предлагаемого товара</vt:lpstr>
      <vt:lpstr>        </vt:lpstr>
      <vt:lpstr>        под кодом "ШМАКТ-GHAPDzB-26/1"</vt:lpstr>
      <vt:lpstr/>
    </vt:vector>
  </TitlesOfParts>
  <Company/>
  <LinksUpToDate>false</LinksUpToDate>
  <CharactersWithSpaces>138669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Acer</cp:lastModifiedBy>
  <cp:revision>1319</cp:revision>
  <cp:lastPrinted>2018-02-16T07:12:00Z</cp:lastPrinted>
  <dcterms:created xsi:type="dcterms:W3CDTF">2019-10-28T07:04:00Z</dcterms:created>
  <dcterms:modified xsi:type="dcterms:W3CDTF">2026-01-16T06:51:00Z</dcterms:modified>
</cp:coreProperties>
</file>